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D50D36">
      <w:pPr>
        <w:widowControl w:val="0"/>
        <w:spacing w:after="160" w:line="360" w:lineRule="auto"/>
        <w:ind w:right="-7" w:firstLine="567"/>
        <w:jc w:val="right"/>
        <w:rPr>
          <w:rFonts w:ascii="GHEA Grapalat" w:hAnsi="GHEA Grapalat" w:cs="Sylfaen"/>
          <w:i/>
          <w:u w:val="single"/>
        </w:rPr>
      </w:pPr>
    </w:p>
    <w:p w14:paraId="31A0F3C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7BB3CF3"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36FF">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75BB2BD3" w14:textId="67A0AB9A" w:rsidR="0091042F" w:rsidRPr="00DD078C" w:rsidRDefault="00642EFE" w:rsidP="00B46D58">
      <w:pPr>
        <w:pStyle w:val="BodyTextIndent"/>
        <w:widowControl w:val="0"/>
        <w:spacing w:after="160" w:line="240" w:lineRule="auto"/>
        <w:ind w:firstLine="0"/>
        <w:jc w:val="center"/>
        <w:rPr>
          <w:rFonts w:ascii="GHEA Grapalat" w:hAnsi="GHEA Grapalat"/>
          <w:i w:val="0"/>
          <w:color w:val="000000" w:themeColor="text1"/>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DD078C">
        <w:rPr>
          <w:rFonts w:ascii="GHEA Grapalat" w:hAnsi="GHEA Grapalat"/>
          <w:i w:val="0"/>
          <w:color w:val="000000" w:themeColor="text1"/>
          <w:sz w:val="24"/>
          <w:szCs w:val="24"/>
        </w:rPr>
        <w:t>от "</w:t>
      </w:r>
      <w:r w:rsidR="00504B07">
        <w:rPr>
          <w:rFonts w:ascii="GHEA Grapalat" w:hAnsi="GHEA Grapalat"/>
          <w:i w:val="0"/>
          <w:color w:val="000000" w:themeColor="text1"/>
          <w:sz w:val="24"/>
          <w:szCs w:val="24"/>
          <w:lang w:val="hy-AM"/>
        </w:rPr>
        <w:t>20</w:t>
      </w:r>
      <w:r w:rsidRPr="00DD078C">
        <w:rPr>
          <w:rFonts w:ascii="GHEA Grapalat" w:hAnsi="GHEA Grapalat"/>
          <w:i w:val="0"/>
          <w:color w:val="000000" w:themeColor="text1"/>
          <w:sz w:val="24"/>
          <w:szCs w:val="24"/>
        </w:rPr>
        <w:t>" "</w:t>
      </w:r>
      <w:r w:rsidR="00C0554C">
        <w:rPr>
          <w:rFonts w:ascii="GHEA Grapalat" w:hAnsi="GHEA Grapalat"/>
          <w:i w:val="0"/>
          <w:color w:val="000000" w:themeColor="text1"/>
          <w:sz w:val="24"/>
          <w:szCs w:val="24"/>
          <w:lang w:val="hy-AM"/>
        </w:rPr>
        <w:t>02</w:t>
      </w:r>
      <w:r w:rsidRPr="00DD078C">
        <w:rPr>
          <w:rFonts w:ascii="GHEA Grapalat" w:hAnsi="GHEA Grapalat"/>
          <w:i w:val="0"/>
          <w:color w:val="000000" w:themeColor="text1"/>
          <w:sz w:val="24"/>
          <w:szCs w:val="24"/>
        </w:rPr>
        <w:t xml:space="preserve">" </w:t>
      </w:r>
      <w:r w:rsidR="00B07413" w:rsidRPr="00DD078C">
        <w:rPr>
          <w:rFonts w:ascii="GHEA Grapalat" w:hAnsi="GHEA Grapalat"/>
          <w:i w:val="0"/>
          <w:color w:val="000000" w:themeColor="text1"/>
          <w:sz w:val="24"/>
          <w:szCs w:val="24"/>
        </w:rPr>
        <w:t>202</w:t>
      </w:r>
      <w:r w:rsidR="00C0554C">
        <w:rPr>
          <w:rFonts w:ascii="GHEA Grapalat" w:hAnsi="GHEA Grapalat"/>
          <w:i w:val="0"/>
          <w:color w:val="000000" w:themeColor="text1"/>
          <w:sz w:val="24"/>
          <w:szCs w:val="24"/>
          <w:lang w:val="hy-AM"/>
        </w:rPr>
        <w:t>6</w:t>
      </w:r>
      <w:r w:rsidR="00AA7117" w:rsidRPr="00DD078C">
        <w:rPr>
          <w:rFonts w:ascii="GHEA Grapalat" w:hAnsi="GHEA Grapalat"/>
          <w:i w:val="0"/>
          <w:color w:val="000000" w:themeColor="text1"/>
          <w:sz w:val="24"/>
          <w:szCs w:val="24"/>
        </w:rPr>
        <w:t xml:space="preserve"> </w:t>
      </w:r>
      <w:r w:rsidRPr="00DD078C">
        <w:rPr>
          <w:rFonts w:ascii="GHEA Grapalat" w:hAnsi="GHEA Grapalat"/>
          <w:i w:val="0"/>
          <w:color w:val="000000" w:themeColor="text1"/>
          <w:sz w:val="24"/>
          <w:szCs w:val="24"/>
        </w:rPr>
        <w:t>года "</w:t>
      </w:r>
      <w:r w:rsidR="00601797" w:rsidRPr="00DD078C">
        <w:rPr>
          <w:rFonts w:ascii="GHEA Grapalat" w:hAnsi="GHEA Grapalat"/>
          <w:i w:val="0"/>
          <w:color w:val="000000" w:themeColor="text1"/>
          <w:sz w:val="24"/>
          <w:szCs w:val="24"/>
        </w:rPr>
        <w:t>2</w:t>
      </w:r>
      <w:r w:rsidRPr="00DD078C">
        <w:rPr>
          <w:rFonts w:ascii="GHEA Grapalat" w:hAnsi="GHEA Grapalat"/>
          <w:i w:val="0"/>
          <w:color w:val="000000" w:themeColor="text1"/>
          <w:sz w:val="24"/>
          <w:szCs w:val="24"/>
        </w:rPr>
        <w:t xml:space="preserve">" </w:t>
      </w:r>
    </w:p>
    <w:p w14:paraId="288D3E75" w14:textId="6EA5A226"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552CC">
        <w:rPr>
          <w:rFonts w:ascii="GHEA Grapalat" w:hAnsi="GHEA Grapalat"/>
          <w:i w:val="0"/>
          <w:sz w:val="24"/>
          <w:szCs w:val="24"/>
        </w:rPr>
        <w:t>EQ-BMAShDzB-26/12</w:t>
      </w:r>
    </w:p>
    <w:p w14:paraId="4DA1CB45"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78B9F6A4" w14:textId="24CEE618" w:rsidR="00642EFE" w:rsidRPr="009044F1" w:rsidRDefault="00601797" w:rsidP="00B46D58">
      <w:pPr>
        <w:pStyle w:val="BodyTextIndent"/>
        <w:widowControl w:val="0"/>
        <w:spacing w:after="160"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E36FF">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1137FB60"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49D6C8FF" w:rsidR="00341A74" w:rsidRPr="003A1EBB" w:rsidRDefault="009E45DF" w:rsidP="00B46D58">
      <w:pPr>
        <w:pStyle w:val="BodyTextIndent"/>
        <w:widowControl w:val="0"/>
        <w:spacing w:line="240" w:lineRule="auto"/>
        <w:ind w:firstLine="0"/>
        <w:rPr>
          <w:rFonts w:ascii="GHEA Grapalat" w:hAnsi="GHEA Grapalat"/>
          <w:i w:val="0"/>
          <w:sz w:val="24"/>
          <w:szCs w:val="24"/>
        </w:rPr>
      </w:pPr>
      <w:r>
        <w:rPr>
          <w:rFonts w:ascii="GHEA Grapalat" w:eastAsia="MS Mincho" w:hAnsi="GHEA Grapalat"/>
          <w:b/>
          <w:szCs w:val="18"/>
          <w:lang w:eastAsia="ja-JP"/>
        </w:rPr>
        <w:t>Работы по благоустройству и капитальному ремонту дворовых территорий в административном районе Эребуни города Еревана.</w:t>
      </w:r>
      <w:r>
        <w:rPr>
          <w:rFonts w:ascii="GHEA Grapalat" w:eastAsia="MS Mincho" w:hAnsi="GHEA Grapalat"/>
          <w:b/>
          <w:szCs w:val="18"/>
          <w:lang w:val="hy-AM" w:eastAsia="ja-JP"/>
        </w:rPr>
        <w:t xml:space="preserve"> </w:t>
      </w:r>
      <w:r w:rsidR="00782D60">
        <w:rPr>
          <w:rFonts w:ascii="GHEA Grapalat" w:hAnsi="GHEA Grapalat"/>
          <w:i w:val="0"/>
          <w:sz w:val="24"/>
          <w:szCs w:val="24"/>
        </w:rPr>
        <w:t>(далее — договор).</w:t>
      </w:r>
    </w:p>
    <w:p w14:paraId="1D6FB85B" w14:textId="77777777" w:rsidR="00357D48" w:rsidRPr="009044F1" w:rsidRDefault="00A20B69" w:rsidP="0060179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 xml:space="preserve">При наличии требования о предоставлении приглашения в электронной форме </w:t>
      </w:r>
      <w:r w:rsidRPr="00D5443D">
        <w:rPr>
          <w:rFonts w:ascii="GHEA Grapalat" w:hAnsi="GHEA Grapalat"/>
          <w:i w:val="0"/>
          <w:spacing w:val="-6"/>
          <w:sz w:val="24"/>
          <w:szCs w:val="24"/>
        </w:rPr>
        <w:lastRenderedPageBreak/>
        <w:t>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256AC75F"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F552CC">
        <w:rPr>
          <w:rFonts w:ascii="GHEA Grapalat" w:hAnsi="GHEA Grapalat"/>
          <w:b/>
          <w:i w:val="0"/>
          <w:iCs/>
          <w:lang w:val="hy-AM"/>
        </w:rPr>
        <w:t>09:30</w:t>
      </w:r>
      <w:r w:rsidR="00601797" w:rsidRPr="00601797">
        <w:rPr>
          <w:rFonts w:ascii="GHEA Grapalat" w:hAnsi="GHEA Grapalat"/>
          <w:b/>
          <w:i w:val="0"/>
          <w:iCs/>
          <w:lang w:val="hy-AM"/>
        </w:rPr>
        <w:t xml:space="preserve"> часов </w:t>
      </w:r>
      <w:r w:rsidR="00504B07">
        <w:rPr>
          <w:rFonts w:ascii="GHEA Grapalat" w:hAnsi="GHEA Grapalat"/>
          <w:b/>
          <w:i w:val="0"/>
          <w:iCs/>
          <w:lang w:val="hy-AM"/>
        </w:rPr>
        <w:t>27.03.2026</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14B3D062"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552CC">
        <w:rPr>
          <w:rFonts w:ascii="GHEA Grapalat" w:hAnsi="GHEA Grapalat"/>
          <w:b/>
          <w:i w:val="0"/>
          <w:iCs/>
          <w:lang w:val="hy-AM"/>
        </w:rPr>
        <w:t>09:30</w:t>
      </w:r>
      <w:r w:rsidR="00601797" w:rsidRPr="00601797">
        <w:rPr>
          <w:rFonts w:ascii="GHEA Grapalat" w:hAnsi="GHEA Grapalat"/>
          <w:b/>
          <w:i w:val="0"/>
          <w:iCs/>
          <w:lang w:val="hy-AM"/>
        </w:rPr>
        <w:t xml:space="preserve"> часов </w:t>
      </w:r>
      <w:r w:rsidR="00504B07">
        <w:rPr>
          <w:rFonts w:ascii="GHEA Grapalat" w:hAnsi="GHEA Grapalat"/>
          <w:b/>
          <w:i w:val="0"/>
          <w:iCs/>
          <w:lang w:val="hy-AM"/>
        </w:rPr>
        <w:t>27.03.2026</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B46D58">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6E7AF9">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34413554" w:rsidR="006E7AF9" w:rsidRPr="007971D6" w:rsidRDefault="006E7AF9" w:rsidP="006E7AF9">
      <w:pPr>
        <w:pStyle w:val="FootnoteText"/>
        <w:tabs>
          <w:tab w:val="left" w:pos="1350"/>
        </w:tabs>
        <w:jc w:val="both"/>
        <w:rPr>
          <w:rFonts w:ascii="GHEA Grapalat" w:hAnsi="GHEA Grapalat"/>
          <w:i/>
          <w:iCs/>
          <w:sz w:val="24"/>
          <w:szCs w:val="24"/>
        </w:rPr>
      </w:pPr>
      <w:r w:rsidRPr="007971D6">
        <w:rPr>
          <w:rFonts w:ascii="GHEA Grapalat" w:hAnsi="GHEA Grapalat"/>
          <w:i/>
          <w:iCs/>
          <w:sz w:val="24"/>
          <w:szCs w:val="24"/>
        </w:rPr>
        <w:t>Телефон` 011</w:t>
      </w:r>
      <w:r w:rsidR="0047799C" w:rsidRPr="007971D6">
        <w:rPr>
          <w:rFonts w:ascii="GHEA Grapalat" w:hAnsi="GHEA Grapalat"/>
          <w:i/>
          <w:iCs/>
          <w:sz w:val="24"/>
          <w:szCs w:val="24"/>
        </w:rPr>
        <w:t>-</w:t>
      </w:r>
      <w:r w:rsidRPr="007971D6">
        <w:rPr>
          <w:rFonts w:ascii="GHEA Grapalat" w:hAnsi="GHEA Grapalat"/>
          <w:i/>
          <w:iCs/>
          <w:sz w:val="24"/>
          <w:szCs w:val="24"/>
        </w:rPr>
        <w:t>514</w:t>
      </w:r>
      <w:r w:rsidR="0047799C" w:rsidRPr="007971D6">
        <w:rPr>
          <w:rFonts w:ascii="GHEA Grapalat" w:hAnsi="GHEA Grapalat"/>
          <w:i/>
          <w:iCs/>
          <w:sz w:val="24"/>
          <w:szCs w:val="24"/>
        </w:rPr>
        <w:t>-</w:t>
      </w:r>
      <w:r w:rsidRPr="007971D6">
        <w:rPr>
          <w:rFonts w:ascii="GHEA Grapalat" w:hAnsi="GHEA Grapalat"/>
          <w:i/>
          <w:iCs/>
          <w:sz w:val="24"/>
          <w:szCs w:val="24"/>
        </w:rPr>
        <w:t>194</w:t>
      </w:r>
    </w:p>
    <w:p w14:paraId="29D580B7" w14:textId="2D830B87" w:rsidR="006E7AF9" w:rsidRPr="007971D6" w:rsidRDefault="006E7AF9" w:rsidP="006E7AF9">
      <w:pPr>
        <w:pStyle w:val="BodyTextIndent"/>
        <w:spacing w:line="240" w:lineRule="auto"/>
        <w:ind w:firstLine="0"/>
        <w:rPr>
          <w:rFonts w:ascii="GHEA Grapalat" w:hAnsi="GHEA Grapalat"/>
          <w:iCs/>
          <w:sz w:val="24"/>
          <w:szCs w:val="24"/>
        </w:rPr>
      </w:pPr>
      <w:r w:rsidRPr="007971D6">
        <w:rPr>
          <w:rFonts w:ascii="GHEA Grapalat" w:hAnsi="GHEA Grapalat"/>
          <w:iCs/>
          <w:sz w:val="24"/>
          <w:szCs w:val="24"/>
        </w:rPr>
        <w:t xml:space="preserve">Электронная почта </w:t>
      </w:r>
      <w:proofErr w:type="spellStart"/>
      <w:r w:rsidR="00F552CC" w:rsidRPr="007971D6">
        <w:rPr>
          <w:rFonts w:ascii="GHEA Grapalat" w:hAnsi="GHEA Grapalat"/>
          <w:iCs/>
          <w:sz w:val="24"/>
          <w:szCs w:val="24"/>
          <w:lang w:val="en-US"/>
        </w:rPr>
        <w:t>sergey</w:t>
      </w:r>
      <w:proofErr w:type="spellEnd"/>
      <w:r w:rsidR="00F552CC" w:rsidRPr="007971D6">
        <w:rPr>
          <w:rFonts w:ascii="GHEA Grapalat" w:hAnsi="GHEA Grapalat"/>
          <w:iCs/>
          <w:sz w:val="24"/>
          <w:szCs w:val="24"/>
        </w:rPr>
        <w:t>.</w:t>
      </w:r>
      <w:proofErr w:type="spellStart"/>
      <w:r w:rsidR="00F552CC" w:rsidRPr="007971D6">
        <w:rPr>
          <w:rFonts w:ascii="GHEA Grapalat" w:hAnsi="GHEA Grapalat"/>
          <w:iCs/>
          <w:sz w:val="24"/>
          <w:szCs w:val="24"/>
          <w:lang w:val="en-US"/>
        </w:rPr>
        <w:t>simonyan</w:t>
      </w:r>
      <w:proofErr w:type="spellEnd"/>
      <w:r w:rsidR="00F552CC" w:rsidRPr="007971D6">
        <w:rPr>
          <w:rFonts w:ascii="GHEA Grapalat" w:hAnsi="GHEA Grapalat"/>
          <w:iCs/>
          <w:sz w:val="24"/>
          <w:szCs w:val="24"/>
        </w:rPr>
        <w:t>@</w:t>
      </w:r>
      <w:proofErr w:type="spellStart"/>
      <w:r w:rsidR="00F552CC" w:rsidRPr="007971D6">
        <w:rPr>
          <w:rFonts w:ascii="GHEA Grapalat" w:hAnsi="GHEA Grapalat"/>
          <w:iCs/>
          <w:sz w:val="24"/>
          <w:szCs w:val="24"/>
          <w:lang w:val="en-US"/>
        </w:rPr>
        <w:t>yerevan</w:t>
      </w:r>
      <w:proofErr w:type="spellEnd"/>
      <w:r w:rsidR="00F552CC" w:rsidRPr="007971D6">
        <w:rPr>
          <w:rFonts w:ascii="GHEA Grapalat" w:hAnsi="GHEA Grapalat"/>
          <w:iCs/>
          <w:sz w:val="24"/>
          <w:szCs w:val="24"/>
        </w:rPr>
        <w:t>.</w:t>
      </w:r>
      <w:r w:rsidR="00F552CC" w:rsidRPr="007971D6">
        <w:rPr>
          <w:rFonts w:ascii="GHEA Grapalat" w:hAnsi="GHEA Grapalat"/>
          <w:iCs/>
          <w:sz w:val="24"/>
          <w:szCs w:val="24"/>
          <w:lang w:val="en-US"/>
        </w:rPr>
        <w:t>am</w:t>
      </w:r>
      <w:r w:rsidRPr="007971D6">
        <w:rPr>
          <w:rFonts w:ascii="GHEA Grapalat" w:hAnsi="GHEA Grapalat"/>
          <w:iCs/>
          <w:sz w:val="24"/>
          <w:szCs w:val="24"/>
        </w:rPr>
        <w:t xml:space="preserve"> </w:t>
      </w:r>
    </w:p>
    <w:p w14:paraId="7EB7C1E5" w14:textId="77777777" w:rsidR="006E7AF9" w:rsidRPr="007971D6" w:rsidRDefault="006E7AF9" w:rsidP="006E7AF9">
      <w:pPr>
        <w:pStyle w:val="BodyTextIndent"/>
        <w:spacing w:line="240" w:lineRule="auto"/>
        <w:ind w:firstLine="0"/>
        <w:rPr>
          <w:rFonts w:ascii="GHEA Grapalat" w:hAnsi="GHEA Grapalat"/>
          <w:iCs/>
          <w:sz w:val="24"/>
          <w:szCs w:val="24"/>
        </w:rPr>
      </w:pPr>
      <w:r w:rsidRPr="007971D6">
        <w:rPr>
          <w:rFonts w:ascii="GHEA Grapalat" w:hAnsi="GHEA Grapalat"/>
          <w:iCs/>
          <w:sz w:val="24"/>
          <w:szCs w:val="24"/>
        </w:rPr>
        <w:t>Заказчик Мэрия  г.Еревана</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6BCFCFD" w14:textId="0BB39CA7"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4E36FF">
        <w:rPr>
          <w:rFonts w:ascii="GHEA Grapalat" w:hAnsi="GHEA Grapalat"/>
        </w:rPr>
        <w:t>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F552CC">
        <w:rPr>
          <w:rFonts w:ascii="GHEA Grapalat" w:hAnsi="GHEA Grapalat"/>
          <w:i/>
        </w:rPr>
        <w:t>EQ-BMAShDzB-26/12</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504B07">
        <w:rPr>
          <w:rFonts w:ascii="GHEA Grapalat" w:hAnsi="GHEA Grapalat"/>
          <w:i/>
          <w:color w:val="000000" w:themeColor="text1"/>
          <w:lang w:val="hy-AM"/>
        </w:rPr>
        <w:t>20</w:t>
      </w:r>
      <w:r w:rsidR="006E7AF9" w:rsidRPr="00DD078C">
        <w:rPr>
          <w:rFonts w:ascii="GHEA Grapalat" w:hAnsi="GHEA Grapalat"/>
          <w:i/>
          <w:color w:val="000000" w:themeColor="text1"/>
        </w:rPr>
        <w:t>.</w:t>
      </w:r>
      <w:r w:rsidR="00C0554C">
        <w:rPr>
          <w:rFonts w:ascii="GHEA Grapalat" w:hAnsi="GHEA Grapalat"/>
          <w:i/>
          <w:color w:val="000000" w:themeColor="text1"/>
          <w:lang w:val="hy-AM"/>
        </w:rPr>
        <w:t>02</w:t>
      </w:r>
      <w:r w:rsidR="00096865" w:rsidRPr="00DD078C">
        <w:rPr>
          <w:rFonts w:ascii="GHEA Grapalat" w:hAnsi="GHEA Grapalat"/>
          <w:i/>
          <w:color w:val="000000" w:themeColor="text1"/>
        </w:rPr>
        <w:t xml:space="preserve"> </w:t>
      </w:r>
      <w:r w:rsidR="00B07413" w:rsidRPr="00DD078C">
        <w:rPr>
          <w:rFonts w:ascii="GHEA Grapalat" w:hAnsi="GHEA Grapalat"/>
          <w:i/>
          <w:color w:val="000000" w:themeColor="text1"/>
        </w:rPr>
        <w:t>202</w:t>
      </w:r>
      <w:r w:rsidR="00C0554C">
        <w:rPr>
          <w:rFonts w:ascii="GHEA Grapalat" w:hAnsi="GHEA Grapalat"/>
          <w:i/>
          <w:color w:val="000000" w:themeColor="text1"/>
          <w:lang w:val="hy-AM"/>
        </w:rPr>
        <w:t>6</w:t>
      </w:r>
      <w:r w:rsidR="009F10E4" w:rsidRPr="00DD078C">
        <w:rPr>
          <w:rFonts w:ascii="GHEA Grapalat" w:hAnsi="GHEA Grapalat"/>
          <w:i/>
          <w:color w:val="000000" w:themeColor="text1"/>
        </w:rPr>
        <w:t xml:space="preserve"> </w:t>
      </w:r>
      <w:r w:rsidR="00096865" w:rsidRPr="00DD078C">
        <w:rPr>
          <w:rFonts w:ascii="GHEA Grapalat" w:hAnsi="GHEA Grapalat"/>
          <w:i/>
          <w:color w:val="000000" w:themeColor="text1"/>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Pr="003A1EBB" w:rsidRDefault="000763E5"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3292C569"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4E36FF">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9E45DF">
        <w:rPr>
          <w:rFonts w:ascii="GHEA Grapalat" w:hAnsi="GHEA Grapalat"/>
          <w:b/>
          <w:bCs/>
        </w:rPr>
        <w:t>РАБОТЫ ПО БЛАГОУСТРОЙСТВУ И КАПИТАЛЬНОМУ РЕМОНТУ ДВОРОВЫХ ТЕРРИТОРИЙ В АДМИНИСТРАТИВНОМ РАЙОНЕ ЭРЕБУНИ ГОРОДА ЕРЕВАНА.</w:t>
      </w:r>
      <w:r w:rsidR="00C0554C" w:rsidRPr="00D972C2">
        <w:rPr>
          <w:rFonts w:ascii="GHEA Grapalat" w:hAnsi="GHEA Grapalat"/>
        </w:rPr>
        <w:t xml:space="preserve"> </w:t>
      </w:r>
      <w:r w:rsidR="00033ED4">
        <w:rPr>
          <w:rFonts w:ascii="GHEA Grapalat" w:hAnsi="GHEA Grapalat"/>
        </w:rPr>
        <w:t xml:space="preserve">ДЛЯ НУЖД </w:t>
      </w:r>
      <w:r w:rsidR="00033ED4" w:rsidRPr="00D972C2">
        <w:rPr>
          <w:rFonts w:ascii="GHEA Grapalat" w:hAnsi="GHEA Grapalat"/>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B46D58">
      <w:pPr>
        <w:widowControl w:val="0"/>
        <w:spacing w:after="160"/>
        <w:ind w:firstLine="567"/>
        <w:jc w:val="both"/>
        <w:rPr>
          <w:rFonts w:ascii="GHEA Grapalat" w:hAnsi="GHEA Grapalat"/>
          <w:i/>
          <w:lang w:val="hy-AM"/>
        </w:rPr>
      </w:pP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 xml:space="preserve"> HYPERLINK "http://www.procurement.am" </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B46D58">
      <w:pPr>
        <w:widowControl w:val="0"/>
        <w:spacing w:after="160"/>
        <w:ind w:firstLine="567"/>
        <w:jc w:val="center"/>
        <w:rPr>
          <w:rFonts w:ascii="GHEA Grapalat" w:hAnsi="GHEA Grapalat"/>
          <w:i/>
        </w:rPr>
      </w:pPr>
    </w:p>
    <w:p w14:paraId="56EFF140" w14:textId="3F7FD649" w:rsidR="00033ED4" w:rsidRDefault="009E45DF" w:rsidP="00C0554C">
      <w:pPr>
        <w:widowControl w:val="0"/>
        <w:jc w:val="center"/>
        <w:rPr>
          <w:rFonts w:ascii="GHEA Grapalat" w:hAnsi="GHEA Grapalat"/>
          <w:sz w:val="20"/>
          <w:szCs w:val="20"/>
        </w:rPr>
      </w:pPr>
      <w:r>
        <w:rPr>
          <w:rFonts w:ascii="GHEA Grapalat" w:eastAsia="MS Mincho" w:hAnsi="GHEA Grapalat"/>
          <w:b/>
          <w:sz w:val="20"/>
          <w:szCs w:val="18"/>
          <w:lang w:eastAsia="ja-JP"/>
        </w:rPr>
        <w:t>РАБОТЫ ПО БЛАГОУСТРОЙСТВУ И КАПИТАЛЬНОМУ РЕМОНТУ ДВОРОВЫХ ТЕРРИТОРИЙ В АДМИНИСТРАТИВНОМ РАЙОНЕ ЭРЕБУНИ ГОРОДА ЕРЕВАНА.</w:t>
      </w:r>
      <w:r w:rsidR="00C0554C">
        <w:rPr>
          <w:rFonts w:ascii="GHEA Grapalat" w:eastAsia="MS Mincho" w:hAnsi="GHEA Grapalat"/>
          <w:b/>
          <w:sz w:val="20"/>
          <w:szCs w:val="18"/>
          <w:lang w:val="hy-AM" w:eastAsia="ja-JP"/>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p>
    <w:p w14:paraId="2D46C958" w14:textId="77777777" w:rsidR="00160AE4" w:rsidRPr="003A1EBB" w:rsidRDefault="00160AE4" w:rsidP="00B46D58">
      <w:pPr>
        <w:widowControl w:val="0"/>
        <w:spacing w:after="160"/>
        <w:ind w:firstLine="567"/>
        <w:jc w:val="center"/>
        <w:rPr>
          <w:rFonts w:ascii="GHEA Grapalat" w:hAnsi="GHEA Grapalat"/>
        </w:rPr>
      </w:pPr>
    </w:p>
    <w:p w14:paraId="0FA6F93B" w14:textId="4ECCF90B"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4E36FF">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B46D58">
      <w:pPr>
        <w:widowControl w:val="0"/>
        <w:spacing w:after="160"/>
        <w:jc w:val="center"/>
        <w:rPr>
          <w:rFonts w:ascii="GHEA Grapalat" w:hAnsi="GHEA Grapalat" w:cs="Sylfaen"/>
          <w:b/>
        </w:rPr>
      </w:pP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B46D58">
      <w:pPr>
        <w:widowControl w:val="0"/>
        <w:spacing w:after="160"/>
        <w:jc w:val="center"/>
        <w:rPr>
          <w:rFonts w:ascii="GHEA Grapalat" w:hAnsi="GHEA Grapalat"/>
        </w:rPr>
      </w:pPr>
    </w:p>
    <w:p w14:paraId="531A64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B46D58">
      <w:pPr>
        <w:widowControl w:val="0"/>
        <w:spacing w:after="160"/>
        <w:jc w:val="center"/>
        <w:rPr>
          <w:rFonts w:ascii="GHEA Grapalat" w:hAnsi="GHEA Grapalat"/>
          <w:b/>
        </w:rPr>
      </w:pPr>
    </w:p>
    <w:p w14:paraId="0F510C48" w14:textId="77777777" w:rsidR="00520F57" w:rsidRDefault="00520F57" w:rsidP="00B46D58">
      <w:pPr>
        <w:widowControl w:val="0"/>
        <w:spacing w:after="160"/>
        <w:jc w:val="center"/>
        <w:rPr>
          <w:rFonts w:ascii="GHEA Grapalat" w:hAnsi="GHEA Grapalat"/>
          <w:b/>
        </w:rPr>
      </w:pP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B46D58">
      <w:pPr>
        <w:widowControl w:val="0"/>
        <w:spacing w:after="160"/>
        <w:jc w:val="center"/>
        <w:rPr>
          <w:rFonts w:ascii="GHEA Grapalat" w:hAnsi="GHEA Grapalat"/>
          <w:b/>
        </w:rPr>
      </w:pPr>
    </w:p>
    <w:p w14:paraId="39AB163C" w14:textId="0F5D4F6F"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E36FF">
        <w:rPr>
          <w:rFonts w:ascii="GHEA Grapalat" w:hAnsi="GHEA Grapalat"/>
          <w:b/>
        </w:rPr>
        <w:t>ОТКРЫТЫЙ КОНКУРС</w:t>
      </w:r>
    </w:p>
    <w:p w14:paraId="7380DBED" w14:textId="77777777" w:rsidR="00520F57" w:rsidRPr="008842CE" w:rsidRDefault="00520F57" w:rsidP="00B46D58">
      <w:pPr>
        <w:widowControl w:val="0"/>
        <w:spacing w:after="160"/>
        <w:jc w:val="center"/>
        <w:rPr>
          <w:rFonts w:ascii="GHEA Grapalat" w:hAnsi="GHEA Grapalat"/>
          <w:b/>
        </w:rPr>
      </w:pPr>
    </w:p>
    <w:p w14:paraId="3182150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pPr>
        <w:rPr>
          <w:rFonts w:ascii="GHEA Grapalat" w:hAnsi="GHEA Grapalat"/>
          <w:spacing w:val="-6"/>
        </w:rPr>
      </w:pPr>
      <w:r>
        <w:rPr>
          <w:rFonts w:ascii="GHEA Grapalat" w:hAnsi="GHEA Grapalat"/>
          <w:spacing w:val="-6"/>
        </w:rPr>
        <w:br w:type="page"/>
      </w:r>
    </w:p>
    <w:p w14:paraId="48760574" w14:textId="250FD0D3"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36FF">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F552CC">
        <w:rPr>
          <w:rFonts w:ascii="GHEA Grapalat" w:hAnsi="GHEA Grapalat"/>
          <w:spacing w:val="-6"/>
        </w:rPr>
        <w:t>EQ-BMAShDzB-26/12</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0F75738B"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F552CC">
        <w:rPr>
          <w:rFonts w:ascii="GHEA Grapalat" w:hAnsi="GHEA Grapalat"/>
          <w:b/>
          <w:i/>
          <w:lang w:val="af-ZA"/>
        </w:rPr>
        <w:t>sergey.simonyan@yerevan.am</w:t>
      </w:r>
    </w:p>
    <w:p w14:paraId="77F484EA"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69D672EA"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9E45DF">
        <w:rPr>
          <w:rFonts w:ascii="GHEA Grapalat" w:eastAsia="MS Mincho" w:hAnsi="GHEA Grapalat"/>
          <w:b/>
          <w:szCs w:val="18"/>
          <w:lang w:eastAsia="ja-JP"/>
        </w:rPr>
        <w:t>Работы по благоустройству и капитальному ремонту дворовых территорий в административном районе Эребуни города Еревана.</w:t>
      </w:r>
      <w:r w:rsidR="00C0554C">
        <w:rPr>
          <w:rFonts w:ascii="GHEA Grapalat" w:eastAsia="MS Mincho" w:hAnsi="GHEA Grapalat"/>
          <w:b/>
          <w:szCs w:val="18"/>
          <w:lang w:val="hy-AM" w:eastAsia="ja-JP"/>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9E45DF">
        <w:rPr>
          <w:rFonts w:ascii="GHEA Grapalat" w:hAnsi="GHEA Grapalat"/>
          <w:i w:val="0"/>
          <w:sz w:val="24"/>
          <w:szCs w:val="24"/>
          <w:lang w:val="hy-AM"/>
        </w:rPr>
        <w:t>6</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B46D58">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9E45DF" w:rsidRPr="009044F1" w14:paraId="6D700080" w14:textId="77777777" w:rsidTr="00216275">
        <w:trPr>
          <w:jc w:val="center"/>
        </w:trPr>
        <w:tc>
          <w:tcPr>
            <w:tcW w:w="1331" w:type="dxa"/>
            <w:vAlign w:val="center"/>
          </w:tcPr>
          <w:p w14:paraId="35744E49" w14:textId="0B6F9460" w:rsidR="009E45DF" w:rsidRPr="003F04E2" w:rsidRDefault="009E45DF" w:rsidP="009E45DF">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2FAFB502" w:rsidR="009E45DF" w:rsidRPr="00F552CC" w:rsidRDefault="009E45DF" w:rsidP="009E45DF">
            <w:pPr>
              <w:pStyle w:val="BodyTextIndent2"/>
              <w:widowControl w:val="0"/>
              <w:spacing w:line="240" w:lineRule="auto"/>
              <w:ind w:firstLine="0"/>
              <w:jc w:val="center"/>
              <w:rPr>
                <w:rFonts w:ascii="GHEA Grapalat" w:hAnsi="GHEA Grapalat" w:cs="Calibri"/>
                <w:color w:val="000000"/>
                <w:lang w:val="en-US"/>
              </w:rPr>
            </w:pPr>
            <w:r w:rsidRPr="009D5900">
              <w:rPr>
                <w:rFonts w:ascii="GHEA Grapalat" w:hAnsi="GHEA Grapalat" w:cs="Calibri"/>
                <w:b/>
                <w:bCs/>
                <w:color w:val="000000"/>
                <w:sz w:val="22"/>
                <w:szCs w:val="22"/>
              </w:rPr>
              <w:t>71 306 640</w:t>
            </w:r>
          </w:p>
        </w:tc>
        <w:tc>
          <w:tcPr>
            <w:tcW w:w="6175" w:type="dxa"/>
            <w:vAlign w:val="center"/>
          </w:tcPr>
          <w:p w14:paraId="03B90E8E" w14:textId="20BC469C" w:rsidR="009E45DF" w:rsidRPr="009E45DF" w:rsidRDefault="009E45DF" w:rsidP="009E45DF">
            <w:pPr>
              <w:pStyle w:val="BodyTextIndent2"/>
              <w:widowControl w:val="0"/>
              <w:spacing w:after="160" w:line="240" w:lineRule="auto"/>
              <w:ind w:firstLine="0"/>
              <w:rPr>
                <w:rFonts w:ascii="GHEA Grapalat" w:hAnsi="GHEA Grapalat"/>
              </w:rPr>
            </w:pPr>
            <w:r w:rsidRPr="009E45DF">
              <w:rPr>
                <w:rFonts w:ascii="GHEA Grapalat" w:hAnsi="GHEA Grapalat"/>
              </w:rPr>
              <w:t>Работы по благоустройству дворовой территории перед зданием № 6/1 по проспекту Арцаха, административный район Эребуни, город Ереван</w:t>
            </w:r>
          </w:p>
        </w:tc>
      </w:tr>
      <w:tr w:rsidR="009E45DF" w:rsidRPr="009044F1" w14:paraId="30FAA09C" w14:textId="77777777" w:rsidTr="00216275">
        <w:trPr>
          <w:jc w:val="center"/>
        </w:trPr>
        <w:tc>
          <w:tcPr>
            <w:tcW w:w="1331" w:type="dxa"/>
            <w:vAlign w:val="center"/>
          </w:tcPr>
          <w:p w14:paraId="3F4E8EC5" w14:textId="2F591354" w:rsidR="009E45DF" w:rsidRDefault="009E45DF" w:rsidP="009E45DF">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728" w:type="dxa"/>
            <w:vAlign w:val="center"/>
          </w:tcPr>
          <w:p w14:paraId="43C7F8C7" w14:textId="02BFD67C" w:rsidR="009E45DF" w:rsidRDefault="009E45DF" w:rsidP="009E45DF">
            <w:pPr>
              <w:pStyle w:val="BodyTextIndent2"/>
              <w:widowControl w:val="0"/>
              <w:spacing w:line="240" w:lineRule="auto"/>
              <w:ind w:firstLine="0"/>
              <w:jc w:val="center"/>
              <w:rPr>
                <w:rFonts w:ascii="GHEA Grapalat" w:hAnsi="GHEA Grapalat" w:cs="Calibri"/>
                <w:sz w:val="18"/>
                <w:szCs w:val="18"/>
                <w:lang w:val="en-US"/>
              </w:rPr>
            </w:pPr>
            <w:r w:rsidRPr="009D5900">
              <w:rPr>
                <w:rFonts w:ascii="GHEA Grapalat" w:hAnsi="GHEA Grapalat" w:cs="Calibri"/>
                <w:b/>
                <w:bCs/>
                <w:color w:val="000000"/>
                <w:sz w:val="22"/>
                <w:szCs w:val="22"/>
              </w:rPr>
              <w:t>110 883 800</w:t>
            </w:r>
          </w:p>
        </w:tc>
        <w:tc>
          <w:tcPr>
            <w:tcW w:w="6175" w:type="dxa"/>
            <w:vAlign w:val="center"/>
          </w:tcPr>
          <w:p w14:paraId="699FC2A2" w14:textId="6A95A07E" w:rsidR="009E45DF" w:rsidRPr="009E45DF" w:rsidRDefault="009E45DF" w:rsidP="009E45DF">
            <w:pPr>
              <w:pStyle w:val="BodyTextIndent2"/>
              <w:widowControl w:val="0"/>
              <w:spacing w:after="160" w:line="240" w:lineRule="auto"/>
              <w:ind w:firstLine="0"/>
              <w:rPr>
                <w:rFonts w:ascii="GHEA Grapalat" w:hAnsi="GHEA Grapalat"/>
              </w:rPr>
            </w:pPr>
            <w:r w:rsidRPr="009E45DF">
              <w:rPr>
                <w:rFonts w:ascii="GHEA Grapalat" w:hAnsi="GHEA Grapalat"/>
              </w:rPr>
              <w:t>Работы по капитальному ремонту дворовой территории здания № 5 по улице Хагах Дони, административный район Эребуни, город Ереван</w:t>
            </w:r>
          </w:p>
        </w:tc>
      </w:tr>
      <w:tr w:rsidR="009E45DF" w:rsidRPr="009044F1" w14:paraId="1C13CF15" w14:textId="77777777" w:rsidTr="00216275">
        <w:trPr>
          <w:jc w:val="center"/>
        </w:trPr>
        <w:tc>
          <w:tcPr>
            <w:tcW w:w="1331" w:type="dxa"/>
            <w:vAlign w:val="center"/>
          </w:tcPr>
          <w:p w14:paraId="02E5286F" w14:textId="0747424E" w:rsidR="009E45DF" w:rsidRDefault="009E45DF" w:rsidP="009E45DF">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728" w:type="dxa"/>
            <w:vAlign w:val="center"/>
          </w:tcPr>
          <w:p w14:paraId="2C4CD569" w14:textId="149414D6" w:rsidR="009E45DF" w:rsidRDefault="009E45DF" w:rsidP="009E45DF">
            <w:pPr>
              <w:pStyle w:val="BodyTextIndent2"/>
              <w:widowControl w:val="0"/>
              <w:spacing w:line="240" w:lineRule="auto"/>
              <w:ind w:firstLine="0"/>
              <w:jc w:val="center"/>
              <w:rPr>
                <w:rFonts w:ascii="GHEA Grapalat" w:hAnsi="GHEA Grapalat" w:cs="Calibri"/>
                <w:sz w:val="18"/>
                <w:szCs w:val="18"/>
                <w:lang w:val="en-US"/>
              </w:rPr>
            </w:pPr>
            <w:r w:rsidRPr="009D5900">
              <w:rPr>
                <w:rFonts w:ascii="GHEA Grapalat" w:hAnsi="GHEA Grapalat" w:cs="Calibri"/>
                <w:b/>
                <w:bCs/>
                <w:color w:val="000000"/>
                <w:sz w:val="22"/>
                <w:szCs w:val="22"/>
              </w:rPr>
              <w:t>46 537 674</w:t>
            </w:r>
          </w:p>
        </w:tc>
        <w:tc>
          <w:tcPr>
            <w:tcW w:w="6175" w:type="dxa"/>
            <w:vAlign w:val="center"/>
          </w:tcPr>
          <w:p w14:paraId="1AA3E1A2" w14:textId="4068D4F5" w:rsidR="009E45DF" w:rsidRPr="009E45DF" w:rsidRDefault="009E45DF" w:rsidP="009E45DF">
            <w:pPr>
              <w:pStyle w:val="BodyTextIndent2"/>
              <w:widowControl w:val="0"/>
              <w:spacing w:after="160" w:line="240" w:lineRule="auto"/>
              <w:ind w:firstLine="0"/>
              <w:rPr>
                <w:rFonts w:ascii="GHEA Grapalat" w:hAnsi="GHEA Grapalat"/>
              </w:rPr>
            </w:pPr>
            <w:r w:rsidRPr="009E45DF">
              <w:rPr>
                <w:rFonts w:ascii="GHEA Grapalat" w:hAnsi="GHEA Grapalat"/>
              </w:rPr>
              <w:t>Работы по капитальному ремонту прилегающей территории вокруг здания № 27 по улице Хагах Дони, административный район Эребуни, город Ереван</w:t>
            </w:r>
          </w:p>
        </w:tc>
      </w:tr>
      <w:tr w:rsidR="009E45DF" w:rsidRPr="009044F1" w14:paraId="4D8A4412" w14:textId="77777777" w:rsidTr="00216275">
        <w:trPr>
          <w:jc w:val="center"/>
        </w:trPr>
        <w:tc>
          <w:tcPr>
            <w:tcW w:w="1331" w:type="dxa"/>
            <w:vAlign w:val="center"/>
          </w:tcPr>
          <w:p w14:paraId="24DA7640" w14:textId="53C75412" w:rsidR="009E45DF" w:rsidRDefault="009E45DF" w:rsidP="009E45DF">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728" w:type="dxa"/>
            <w:vAlign w:val="center"/>
          </w:tcPr>
          <w:p w14:paraId="6BF7371C" w14:textId="0FF01BA8" w:rsidR="009E45DF" w:rsidRDefault="009E45DF" w:rsidP="009E45DF">
            <w:pPr>
              <w:pStyle w:val="BodyTextIndent2"/>
              <w:widowControl w:val="0"/>
              <w:spacing w:line="240" w:lineRule="auto"/>
              <w:ind w:firstLine="0"/>
              <w:jc w:val="center"/>
              <w:rPr>
                <w:rFonts w:ascii="GHEA Grapalat" w:hAnsi="GHEA Grapalat" w:cs="Calibri"/>
                <w:sz w:val="18"/>
                <w:szCs w:val="18"/>
                <w:lang w:val="en-US"/>
              </w:rPr>
            </w:pPr>
            <w:r w:rsidRPr="009D5900">
              <w:rPr>
                <w:rFonts w:ascii="GHEA Grapalat" w:hAnsi="GHEA Grapalat" w:cs="Calibri"/>
                <w:b/>
                <w:bCs/>
                <w:color w:val="000000"/>
                <w:sz w:val="22"/>
                <w:szCs w:val="22"/>
              </w:rPr>
              <w:t>33 722 124</w:t>
            </w:r>
          </w:p>
        </w:tc>
        <w:tc>
          <w:tcPr>
            <w:tcW w:w="6175" w:type="dxa"/>
            <w:vAlign w:val="center"/>
          </w:tcPr>
          <w:p w14:paraId="060A206A" w14:textId="1A25ED4A" w:rsidR="009E45DF" w:rsidRPr="009E45DF" w:rsidRDefault="009E45DF" w:rsidP="009E45DF">
            <w:pPr>
              <w:pStyle w:val="BodyTextIndent2"/>
              <w:widowControl w:val="0"/>
              <w:spacing w:after="160" w:line="240" w:lineRule="auto"/>
              <w:ind w:firstLine="0"/>
              <w:rPr>
                <w:rFonts w:ascii="GHEA Grapalat" w:hAnsi="GHEA Grapalat"/>
              </w:rPr>
            </w:pPr>
            <w:r w:rsidRPr="009E45DF">
              <w:rPr>
                <w:rFonts w:ascii="GHEA Grapalat" w:hAnsi="GHEA Grapalat"/>
              </w:rPr>
              <w:t>Работы по благоустройству дворовой территории перед зданием № 2/1 по улице Аванесова, административный район Эребуни, город Ереван</w:t>
            </w:r>
          </w:p>
        </w:tc>
      </w:tr>
      <w:tr w:rsidR="009E45DF" w:rsidRPr="009044F1" w14:paraId="56725CB2" w14:textId="77777777" w:rsidTr="00216275">
        <w:trPr>
          <w:jc w:val="center"/>
        </w:trPr>
        <w:tc>
          <w:tcPr>
            <w:tcW w:w="1331" w:type="dxa"/>
            <w:vAlign w:val="center"/>
          </w:tcPr>
          <w:p w14:paraId="4580EECE" w14:textId="20F1170D" w:rsidR="009E45DF" w:rsidRDefault="009E45DF" w:rsidP="009E45DF">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1728" w:type="dxa"/>
            <w:vAlign w:val="center"/>
          </w:tcPr>
          <w:p w14:paraId="7E5621B5" w14:textId="0961B235" w:rsidR="009E45DF" w:rsidRDefault="009E45DF" w:rsidP="009E45DF">
            <w:pPr>
              <w:pStyle w:val="BodyTextIndent2"/>
              <w:widowControl w:val="0"/>
              <w:spacing w:line="240" w:lineRule="auto"/>
              <w:ind w:firstLine="0"/>
              <w:jc w:val="center"/>
              <w:rPr>
                <w:rFonts w:ascii="GHEA Grapalat" w:hAnsi="GHEA Grapalat" w:cs="Calibri"/>
                <w:sz w:val="18"/>
                <w:szCs w:val="18"/>
                <w:lang w:val="en-US"/>
              </w:rPr>
            </w:pPr>
            <w:r w:rsidRPr="009D5900">
              <w:rPr>
                <w:rFonts w:ascii="GHEA Grapalat" w:hAnsi="GHEA Grapalat" w:cs="Calibri"/>
                <w:b/>
                <w:bCs/>
                <w:color w:val="000000"/>
                <w:sz w:val="22"/>
                <w:szCs w:val="22"/>
              </w:rPr>
              <w:t>43 669 165</w:t>
            </w:r>
          </w:p>
        </w:tc>
        <w:tc>
          <w:tcPr>
            <w:tcW w:w="6175" w:type="dxa"/>
            <w:vAlign w:val="center"/>
          </w:tcPr>
          <w:p w14:paraId="49582AE5" w14:textId="56140700" w:rsidR="009E45DF" w:rsidRPr="009E45DF" w:rsidRDefault="009E45DF" w:rsidP="009E45DF">
            <w:pPr>
              <w:pStyle w:val="BodyTextIndent2"/>
              <w:widowControl w:val="0"/>
              <w:spacing w:after="160" w:line="240" w:lineRule="auto"/>
              <w:ind w:firstLine="0"/>
              <w:rPr>
                <w:rFonts w:ascii="GHEA Grapalat" w:hAnsi="GHEA Grapalat"/>
              </w:rPr>
            </w:pPr>
            <w:r w:rsidRPr="009E45DF">
              <w:rPr>
                <w:rFonts w:ascii="GHEA Grapalat" w:hAnsi="GHEA Grapalat"/>
              </w:rPr>
              <w:t>Работы по капитальному ремонту дворовой территории здания № 35 по улице Хагах Дони, административный район Эребуни, город Ереван</w:t>
            </w:r>
          </w:p>
        </w:tc>
      </w:tr>
      <w:tr w:rsidR="009E45DF" w:rsidRPr="009044F1" w14:paraId="28430D11" w14:textId="77777777" w:rsidTr="00216275">
        <w:trPr>
          <w:jc w:val="center"/>
        </w:trPr>
        <w:tc>
          <w:tcPr>
            <w:tcW w:w="1331" w:type="dxa"/>
            <w:vAlign w:val="center"/>
          </w:tcPr>
          <w:p w14:paraId="7DA903A8" w14:textId="5C0DFF66" w:rsidR="009E45DF" w:rsidRDefault="009E45DF" w:rsidP="009E45DF">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6</w:t>
            </w:r>
          </w:p>
        </w:tc>
        <w:tc>
          <w:tcPr>
            <w:tcW w:w="1728" w:type="dxa"/>
            <w:vAlign w:val="center"/>
          </w:tcPr>
          <w:p w14:paraId="57FE35B2" w14:textId="03FE5B3F" w:rsidR="009E45DF" w:rsidRDefault="009E45DF" w:rsidP="009E45DF">
            <w:pPr>
              <w:pStyle w:val="BodyTextIndent2"/>
              <w:widowControl w:val="0"/>
              <w:spacing w:line="240" w:lineRule="auto"/>
              <w:ind w:firstLine="0"/>
              <w:jc w:val="center"/>
              <w:rPr>
                <w:rFonts w:ascii="GHEA Grapalat" w:hAnsi="GHEA Grapalat" w:cs="Calibri"/>
                <w:sz w:val="18"/>
                <w:szCs w:val="18"/>
                <w:lang w:val="en-US"/>
              </w:rPr>
            </w:pPr>
            <w:r w:rsidRPr="009D5900">
              <w:rPr>
                <w:rFonts w:ascii="GHEA Grapalat" w:hAnsi="GHEA Grapalat" w:cs="Calibri"/>
                <w:b/>
                <w:bCs/>
                <w:color w:val="000000"/>
                <w:sz w:val="22"/>
                <w:szCs w:val="22"/>
              </w:rPr>
              <w:t>25 394 412</w:t>
            </w:r>
          </w:p>
        </w:tc>
        <w:tc>
          <w:tcPr>
            <w:tcW w:w="6175" w:type="dxa"/>
            <w:vAlign w:val="center"/>
          </w:tcPr>
          <w:p w14:paraId="4E5EDCA2" w14:textId="54C06E4F" w:rsidR="009E45DF" w:rsidRPr="009E45DF" w:rsidRDefault="009E45DF" w:rsidP="009E45DF">
            <w:pPr>
              <w:pStyle w:val="BodyTextIndent2"/>
              <w:widowControl w:val="0"/>
              <w:spacing w:after="160" w:line="240" w:lineRule="auto"/>
              <w:ind w:firstLine="0"/>
              <w:rPr>
                <w:rFonts w:ascii="GHEA Grapalat" w:hAnsi="GHEA Grapalat"/>
              </w:rPr>
            </w:pPr>
            <w:r w:rsidRPr="009E45DF">
              <w:rPr>
                <w:rFonts w:ascii="GHEA Grapalat" w:hAnsi="GHEA Grapalat"/>
              </w:rPr>
              <w:t>Работы по капитальному ремонту дворовой территории, прилегающей к адресу: 12-я улица Вардашен, 30/4, административный район Эребуни, город Ереван</w:t>
            </w:r>
          </w:p>
        </w:tc>
      </w:tr>
    </w:tbl>
    <w:p w14:paraId="36AF8C1F" w14:textId="1606EAD6"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F552CC" w:rsidRPr="00F552CC">
        <w:rPr>
          <w:rFonts w:ascii="GHEA Grapalat" w:hAnsi="GHEA Grapalat"/>
          <w:sz w:val="24"/>
          <w:szCs w:val="24"/>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B46D58">
      <w:pPr>
        <w:pStyle w:val="BodyTextIndent2"/>
        <w:widowControl w:val="0"/>
        <w:spacing w:after="160" w:line="240" w:lineRule="auto"/>
        <w:ind w:firstLine="567"/>
        <w:rPr>
          <w:rFonts w:ascii="GHEA Grapalat" w:hAnsi="GHEA Grapalat"/>
          <w:sz w:val="24"/>
          <w:szCs w:val="24"/>
        </w:rPr>
      </w:pP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lastRenderedPageBreak/>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E559F21"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524737A" w14:textId="77777777" w:rsidR="009C5430" w:rsidRPr="000C4D47" w:rsidRDefault="009C5430" w:rsidP="009C5430">
      <w:pPr>
        <w:pStyle w:val="ListParagraph"/>
        <w:widowControl w:val="0"/>
        <w:numPr>
          <w:ilvl w:val="0"/>
          <w:numId w:val="34"/>
        </w:numPr>
        <w:tabs>
          <w:tab w:val="left" w:pos="1134"/>
        </w:tabs>
        <w:jc w:val="both"/>
        <w:rPr>
          <w:rFonts w:ascii="GHEA Grapalat" w:hAnsi="GHEA Grapalat"/>
          <w:sz w:val="20"/>
          <w:szCs w:val="20"/>
        </w:rPr>
      </w:pPr>
      <w:r w:rsidRPr="000C4D47">
        <w:rPr>
          <w:rFonts w:ascii="GHEA Grapalat" w:hAnsi="GHEA Grapalat"/>
          <w:sz w:val="20"/>
          <w:szCs w:val="20"/>
          <w:lang w:val="hy-AM"/>
        </w:rPr>
        <w:t>7</w:t>
      </w:r>
      <w:r w:rsidRPr="000C4D47">
        <w:rPr>
          <w:rFonts w:ascii="GHEA Grapalat" w:hAnsi="GHEA Grapalat"/>
          <w:sz w:val="20"/>
          <w:szCs w:val="20"/>
        </w:rPr>
        <w:t>) которые на основании абзаца «е» подпункта 2 пункта 1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94265C" w14:textId="77777777" w:rsidR="009C5430" w:rsidRPr="000C4D47" w:rsidRDefault="009C5430" w:rsidP="009C5430">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2.3.</w:t>
      </w:r>
      <w:r w:rsidRPr="000C4D47">
        <w:rPr>
          <w:rFonts w:ascii="GHEA Grapalat" w:hAnsi="GHEA Grapalat"/>
          <w:sz w:val="20"/>
          <w:szCs w:val="20"/>
        </w:rPr>
        <w:tab/>
        <w:t xml:space="preserve">Включение участника в списки, предусмотренные пунктом 6 части 1 статьи 6 Закона, </w:t>
      </w:r>
      <w:r w:rsidRPr="000C4D47">
        <w:rPr>
          <w:rFonts w:ascii="GHEA Grapalat" w:hAnsi="GHEA Grapalat"/>
          <w:sz w:val="20"/>
          <w:szCs w:val="20"/>
        </w:rPr>
        <w:lastRenderedPageBreak/>
        <w:t>а также подпунктом 2 пункта 2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6190566F" w14:textId="77777777" w:rsidR="009C5430" w:rsidRPr="004D7DD1" w:rsidRDefault="009C5430" w:rsidP="009C5430">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w:t>
      </w:r>
      <w:r w:rsidRPr="009044F1">
        <w:rPr>
          <w:rFonts w:ascii="GHEA Grapalat" w:hAnsi="GHEA Grapalat"/>
          <w:color w:val="000000"/>
        </w:rPr>
        <w:lastRenderedPageBreak/>
        <w:t>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B46D58">
      <w:pPr>
        <w:widowControl w:val="0"/>
        <w:spacing w:after="160"/>
        <w:jc w:val="center"/>
        <w:rPr>
          <w:rFonts w:ascii="GHEA Grapalat" w:hAnsi="GHEA Grapalat"/>
          <w:b/>
        </w:rPr>
      </w:pP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w:t>
      </w:r>
      <w:r w:rsidRPr="009044F1">
        <w:rPr>
          <w:rFonts w:ascii="GHEA Grapalat" w:hAnsi="GHEA Grapalat"/>
        </w:rPr>
        <w:lastRenderedPageBreak/>
        <w:t>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B46D58">
      <w:pPr>
        <w:widowControl w:val="0"/>
        <w:spacing w:after="160"/>
        <w:jc w:val="center"/>
        <w:rPr>
          <w:rFonts w:ascii="GHEA Grapalat" w:hAnsi="GHEA Grapalat"/>
          <w:b/>
        </w:rPr>
      </w:pP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59AD92EC"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36FF">
        <w:rPr>
          <w:rFonts w:ascii="GHEA Grapalat" w:hAnsi="GHEA Grapalat"/>
          <w:sz w:val="24"/>
          <w:szCs w:val="24"/>
        </w:rPr>
        <w:t>открытый конкурс</w:t>
      </w:r>
      <w:r w:rsidRPr="009044F1">
        <w:rPr>
          <w:rFonts w:ascii="GHEA Grapalat" w:hAnsi="GHEA Grapalat"/>
          <w:sz w:val="24"/>
          <w:szCs w:val="24"/>
        </w:rPr>
        <w:t>.</w:t>
      </w:r>
    </w:p>
    <w:p w14:paraId="2DAEAB8E" w14:textId="241F49CB"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F552CC">
        <w:rPr>
          <w:rFonts w:ascii="GHEA Grapalat" w:hAnsi="GHEA Grapalat"/>
          <w:b/>
          <w:i/>
          <w:iCs/>
          <w:lang w:val="hy-AM"/>
        </w:rPr>
        <w:t>09:30</w:t>
      </w:r>
      <w:r w:rsidR="00601797" w:rsidRPr="00601797">
        <w:rPr>
          <w:rFonts w:ascii="GHEA Grapalat" w:hAnsi="GHEA Grapalat"/>
          <w:b/>
          <w:i/>
          <w:iCs/>
          <w:lang w:val="hy-AM"/>
        </w:rPr>
        <w:t xml:space="preserve"> часов </w:t>
      </w:r>
      <w:r w:rsidR="00504B07">
        <w:rPr>
          <w:rFonts w:ascii="GHEA Grapalat" w:hAnsi="GHEA Grapalat"/>
          <w:b/>
          <w:i/>
          <w:iCs/>
          <w:lang w:val="hy-AM"/>
        </w:rPr>
        <w:t>27.03.2026</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986774">
      <w:pPr>
        <w:pStyle w:val="norm"/>
        <w:widowControl w:val="0"/>
        <w:tabs>
          <w:tab w:val="left" w:pos="1134"/>
        </w:tabs>
        <w:spacing w:after="160"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77777777" w:rsidR="006B54CE" w:rsidRDefault="006B54CE" w:rsidP="006B54CE">
      <w:pPr>
        <w:widowControl w:val="0"/>
        <w:tabs>
          <w:tab w:val="left" w:pos="1134"/>
        </w:tabs>
        <w:spacing w:after="160"/>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511AB91A" w14:textId="77777777" w:rsidR="006B54CE" w:rsidRPr="00C23275" w:rsidRDefault="006B54CE" w:rsidP="006B54CE">
      <w:pPr>
        <w:pStyle w:val="norm"/>
        <w:widowControl w:val="0"/>
        <w:tabs>
          <w:tab w:val="left" w:pos="1134"/>
        </w:tabs>
        <w:spacing w:line="240" w:lineRule="auto"/>
        <w:ind w:firstLine="567"/>
        <w:rPr>
          <w:rFonts w:ascii="GHEA Grapalat" w:hAnsi="GHEA Grapalat"/>
          <w:color w:val="FF0000"/>
        </w:rPr>
      </w:pPr>
      <w:r w:rsidRPr="00C23275">
        <w:rPr>
          <w:rFonts w:ascii="GHEA Grapalat" w:hAnsi="GHEA Grapalat"/>
          <w:color w:val="FF0000"/>
          <w:sz w:val="24"/>
          <w:szCs w:val="24"/>
        </w:rPr>
        <w:t>4) при закупке строительных работ</w:t>
      </w:r>
      <w:r w:rsidRPr="00C23275">
        <w:rPr>
          <w:rFonts w:ascii="GHEA Grapalat" w:hAnsi="GHEA Grapalat"/>
          <w:color w:val="FF0000"/>
        </w:rPr>
        <w:t xml:space="preserve">- </w:t>
      </w:r>
      <w:r w:rsidRPr="00C23275">
        <w:rPr>
          <w:rFonts w:ascii="GHEA Grapalat" w:hAnsi="GHEA Grapalat"/>
          <w:color w:val="FF0000"/>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C23275">
        <w:rPr>
          <w:rStyle w:val="FootnoteReference"/>
          <w:rFonts w:ascii="GHEA Grapalat" w:hAnsi="GHEA Grapalat"/>
          <w:color w:val="FF0000"/>
        </w:rPr>
        <w:footnoteReference w:customMarkFollows="1" w:id="7"/>
        <w:t>9</w:t>
      </w: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448029D7" w14:textId="77777777" w:rsidR="0049655D" w:rsidRDefault="00C90BCA">
      <w:pPr>
        <w:rPr>
          <w:rFonts w:ascii="GHEA Grapalat" w:hAnsi="GHEA Grapalat"/>
          <w:b/>
        </w:rPr>
      </w:pPr>
      <w:r>
        <w:rPr>
          <w:rFonts w:ascii="GHEA Grapalat" w:hAnsi="GHEA Grapalat"/>
          <w:b/>
        </w:rPr>
        <w:t>-----------------------------</w:t>
      </w:r>
    </w:p>
    <w:p w14:paraId="03D207CF" w14:textId="77777777" w:rsidR="00C90BCA" w:rsidDel="00B2007E" w:rsidRDefault="00C90BCA" w:rsidP="00B46D58">
      <w:pPr>
        <w:widowControl w:val="0"/>
        <w:spacing w:after="160"/>
        <w:jc w:val="center"/>
        <w:rPr>
          <w:del w:id="4" w:author="Inesa Kocharyan" w:date="2022-03-25T12:10:00Z"/>
          <w:rFonts w:ascii="GHEA Grapalat" w:hAnsi="GHEA Grapalat"/>
          <w:b/>
        </w:rPr>
      </w:pPr>
    </w:p>
    <w:p w14:paraId="39BC9BF3" w14:textId="0E3E5A32" w:rsidR="00700398" w:rsidRDefault="00700398">
      <w:pPr>
        <w:rPr>
          <w:rFonts w:ascii="GHEA Grapalat" w:hAnsi="GHEA Grapalat"/>
          <w:b/>
        </w:rPr>
      </w:pPr>
    </w:p>
    <w:p w14:paraId="13B7924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6B54CE">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6B54CE">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6B54CE">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6B54CE">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lastRenderedPageBreak/>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5B462335" w14:textId="77777777" w:rsidR="006B54CE" w:rsidRPr="00D3308C" w:rsidRDefault="006B54CE" w:rsidP="006B54CE">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6B54C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873D42">
      <w:pPr>
        <w:jc w:val="center"/>
        <w:rPr>
          <w:rFonts w:ascii="GHEA Grapalat" w:hAnsi="GHEA Grapalat"/>
          <w:b/>
        </w:rPr>
      </w:pP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B46D58">
      <w:pPr>
        <w:widowControl w:val="0"/>
        <w:spacing w:after="160"/>
        <w:ind w:firstLine="567"/>
        <w:jc w:val="center"/>
        <w:rPr>
          <w:rFonts w:ascii="GHEA Grapalat" w:hAnsi="GHEA Grapalat"/>
          <w:b/>
        </w:rPr>
      </w:pPr>
    </w:p>
    <w:p w14:paraId="5FEB0B5B" w14:textId="352D4580"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9E21BA">
      <w:pPr>
        <w:widowControl w:val="0"/>
        <w:spacing w:after="16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110AD8">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110AD8">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110AD8">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9E21BA">
      <w:pPr>
        <w:widowControl w:val="0"/>
        <w:spacing w:after="160"/>
        <w:ind w:firstLine="567"/>
        <w:jc w:val="both"/>
        <w:rPr>
          <w:rFonts w:ascii="GHEA Grapalat" w:hAnsi="GHEA Grapalat" w:cs="Sylfaen"/>
        </w:rPr>
      </w:pPr>
    </w:p>
    <w:p w14:paraId="70C79345"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5831D8">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8"/>
        <w:t>10</w:t>
      </w:r>
    </w:p>
    <w:p w14:paraId="78769A62"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E7988C4"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768AD" w:rsidRPr="002768AD">
        <w:rPr>
          <w:rFonts w:ascii="GHEA Grapalat" w:hAnsi="GHEA Grapalat"/>
          <w:b/>
          <w:bCs/>
          <w:i/>
        </w:rPr>
        <w:t>120 (сто двадцати)</w:t>
      </w:r>
      <w:r w:rsidR="0024583E" w:rsidRPr="0024583E">
        <w:rPr>
          <w:rFonts w:ascii="GHEA Grapalat" w:hAnsi="GHEA Grapalat"/>
          <w:b/>
          <w:bCs/>
          <w:i/>
        </w:rPr>
        <w:t xml:space="preserve">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1A6D39">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7F495A">
      <w:pPr>
        <w:widowControl w:val="0"/>
        <w:tabs>
          <w:tab w:val="left" w:pos="1134"/>
        </w:tabs>
        <w:spacing w:after="160"/>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B46D58">
      <w:pPr>
        <w:rPr>
          <w:rFonts w:ascii="GHEA Grapalat" w:hAnsi="GHEA Grapalat" w:cs="Sylfaen"/>
        </w:rPr>
      </w:pP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5047286B"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F552CC">
        <w:rPr>
          <w:rFonts w:ascii="GHEA Grapalat" w:hAnsi="GHEA Grapalat"/>
          <w:b/>
          <w:lang w:val="hy-AM"/>
        </w:rPr>
        <w:t>09:30</w:t>
      </w:r>
      <w:r w:rsidR="00601797" w:rsidRPr="00601797">
        <w:rPr>
          <w:rFonts w:ascii="GHEA Grapalat" w:hAnsi="GHEA Grapalat"/>
          <w:b/>
          <w:lang w:val="hy-AM"/>
        </w:rPr>
        <w:t xml:space="preserve"> часов </w:t>
      </w:r>
      <w:r w:rsidR="00504B07">
        <w:rPr>
          <w:rFonts w:ascii="GHEA Grapalat" w:hAnsi="GHEA Grapalat"/>
          <w:b/>
          <w:lang w:val="hy-AM"/>
        </w:rPr>
        <w:t>27.03.2026</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1A6D39">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1A6D39">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w:t>
      </w:r>
      <w:r w:rsidRPr="009044F1">
        <w:rPr>
          <w:rFonts w:ascii="GHEA Grapalat" w:hAnsi="GHEA Grapalat"/>
          <w:sz w:val="24"/>
          <w:szCs w:val="24"/>
        </w:rPr>
        <w:lastRenderedPageBreak/>
        <w:t xml:space="preserve">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9"/>
        <w:t>11</w:t>
      </w:r>
      <w:r w:rsidR="00CE5812" w:rsidRPr="00CE5812">
        <w:rPr>
          <w:rFonts w:ascii="GHEA Grapalat" w:hAnsi="GHEA Grapalat"/>
        </w:rPr>
        <w:t>.</w:t>
      </w:r>
    </w:p>
    <w:p w14:paraId="6C03FAEF" w14:textId="77777777" w:rsidR="001A6D39" w:rsidRPr="00186559"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w:t>
      </w:r>
      <w:r w:rsidRPr="009775E8">
        <w:rPr>
          <w:rFonts w:ascii="GHEA Grapalat" w:hAnsi="GHEA Grapalat"/>
          <w:sz w:val="24"/>
          <w:szCs w:val="24"/>
        </w:rPr>
        <w:lastRenderedPageBreak/>
        <w:t xml:space="preserve">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1A6D39">
      <w:pPr>
        <w:widowControl w:val="0"/>
        <w:tabs>
          <w:tab w:val="left" w:pos="1134"/>
        </w:tabs>
        <w:spacing w:after="160"/>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1A6D39">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w:t>
      </w:r>
      <w:r w:rsidRPr="00CE18BF">
        <w:rPr>
          <w:rFonts w:ascii="GHEA Grapalat" w:hAnsi="GHEA Grapalat"/>
          <w:sz w:val="24"/>
          <w:szCs w:val="24"/>
        </w:rPr>
        <w:lastRenderedPageBreak/>
        <w:t>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1A6D39">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110330">
        <w:rPr>
          <w:rFonts w:ascii="GHEA Grapalat" w:hAnsi="GHEA Grapalat"/>
        </w:rPr>
        <w:lastRenderedPageBreak/>
        <w:t>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1A6D39">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1A6D39">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1A6D39">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1A6D39">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1A6D39">
      <w:pPr>
        <w:widowControl w:val="0"/>
        <w:ind w:left="284"/>
        <w:contextualSpacing/>
        <w:jc w:val="both"/>
        <w:rPr>
          <w:rFonts w:ascii="GHEA Grapalat" w:hAnsi="GHEA Grapalat"/>
        </w:rPr>
      </w:pPr>
    </w:p>
    <w:p w14:paraId="6F2307BE" w14:textId="77777777" w:rsidR="001A6D39" w:rsidRPr="009044F1" w:rsidRDefault="001A6D39" w:rsidP="001A6D39">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1A6D39">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1A6D39">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1A6D39">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1A6D39">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1A6D3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1A6D39">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1A6D39">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1A6D3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1A6D39">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1A6D39">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1A6D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1A6D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1A6D39">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B46D58">
      <w:pPr>
        <w:widowControl w:val="0"/>
        <w:spacing w:after="160"/>
        <w:jc w:val="center"/>
        <w:rPr>
          <w:rFonts w:ascii="GHEA Grapalat" w:hAnsi="GHEA Grapalat"/>
          <w:b/>
        </w:rPr>
      </w:pPr>
    </w:p>
    <w:p w14:paraId="299DB22A" w14:textId="77777777" w:rsidR="00B73109" w:rsidRDefault="00B73109" w:rsidP="00B46D58">
      <w:pPr>
        <w:widowControl w:val="0"/>
        <w:spacing w:after="160"/>
        <w:jc w:val="center"/>
        <w:rPr>
          <w:rFonts w:ascii="GHEA Grapalat" w:hAnsi="GHEA Grapalat"/>
          <w:b/>
        </w:rPr>
      </w:pP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B46D58">
      <w:pPr>
        <w:widowControl w:val="0"/>
        <w:spacing w:after="160"/>
        <w:jc w:val="center"/>
        <w:rPr>
          <w:rFonts w:ascii="GHEA Grapalat" w:hAnsi="GHEA Grapalat" w:cs="Arial"/>
          <w:b/>
          <w:iCs/>
        </w:rPr>
      </w:pP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B46D58">
      <w:pPr>
        <w:widowControl w:val="0"/>
        <w:spacing w:after="160"/>
        <w:jc w:val="center"/>
        <w:rPr>
          <w:rFonts w:ascii="GHEA Grapalat" w:hAnsi="GHEA Grapalat"/>
          <w:b/>
        </w:rPr>
      </w:pPr>
    </w:p>
    <w:p w14:paraId="07EA29F4" w14:textId="77777777" w:rsidR="00B73109" w:rsidRDefault="00B73109" w:rsidP="00B46D58">
      <w:pPr>
        <w:widowControl w:val="0"/>
        <w:spacing w:after="160"/>
        <w:jc w:val="center"/>
        <w:rPr>
          <w:rFonts w:ascii="GHEA Grapalat" w:hAnsi="GHEA Grapalat"/>
          <w:b/>
          <w:lang w:val="hy-AM"/>
        </w:rPr>
      </w:pPr>
    </w:p>
    <w:p w14:paraId="545C89B3" w14:textId="77777777" w:rsidR="000F2422" w:rsidRDefault="000F2422" w:rsidP="00B46D58">
      <w:pPr>
        <w:widowControl w:val="0"/>
        <w:spacing w:after="160"/>
        <w:jc w:val="center"/>
        <w:rPr>
          <w:rFonts w:ascii="GHEA Grapalat" w:hAnsi="GHEA Grapalat"/>
          <w:b/>
          <w:lang w:val="hy-AM"/>
        </w:rPr>
      </w:pPr>
    </w:p>
    <w:p w14:paraId="244D5C65" w14:textId="77777777" w:rsidR="000F2422" w:rsidRDefault="000F2422" w:rsidP="00B46D58">
      <w:pPr>
        <w:widowControl w:val="0"/>
        <w:spacing w:after="160"/>
        <w:jc w:val="center"/>
        <w:rPr>
          <w:rFonts w:ascii="GHEA Grapalat" w:hAnsi="GHEA Grapalat"/>
          <w:b/>
          <w:lang w:val="hy-AM"/>
        </w:rPr>
      </w:pPr>
    </w:p>
    <w:p w14:paraId="5B6311D7" w14:textId="77777777" w:rsidR="000F2422" w:rsidRPr="000F2422" w:rsidRDefault="000F2422" w:rsidP="00B46D58">
      <w:pPr>
        <w:widowControl w:val="0"/>
        <w:spacing w:after="160"/>
        <w:jc w:val="center"/>
        <w:rPr>
          <w:rFonts w:ascii="GHEA Grapalat" w:hAnsi="GHEA Grapalat"/>
          <w:b/>
          <w:lang w:val="hy-AM"/>
        </w:rPr>
      </w:pPr>
    </w:p>
    <w:p w14:paraId="2CB53DC9" w14:textId="2DCC32B8" w:rsidR="00B73109" w:rsidRPr="00572A57" w:rsidRDefault="00030D40" w:rsidP="00FE6EEE">
      <w:pPr>
        <w:widowControl w:val="0"/>
        <w:spacing w:after="160"/>
        <w:jc w:val="center"/>
        <w:rPr>
          <w:rFonts w:ascii="GHEA Grapalat" w:hAnsi="GHEA Grapalat"/>
          <w:b/>
        </w:rPr>
      </w:pPr>
      <w:r w:rsidRPr="009044F1">
        <w:rPr>
          <w:rFonts w:ascii="GHEA Grapalat" w:hAnsi="GHEA Grapalat"/>
          <w:b/>
        </w:rPr>
        <w:lastRenderedPageBreak/>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11128377" w:rsidR="003F24FF" w:rsidRPr="00572A57" w:rsidRDefault="000F2422"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Pr="008918FF">
        <w:rPr>
          <w:rFonts w:ascii="GHEA Grapalat" w:hAnsi="GHEA Grapalat"/>
          <w:b/>
          <w:bCs/>
        </w:rPr>
        <w:t>Размер обеспечения квалификации для 2-го,</w:t>
      </w:r>
      <w:r>
        <w:rPr>
          <w:rFonts w:ascii="GHEA Grapalat" w:hAnsi="GHEA Grapalat"/>
          <w:b/>
          <w:bCs/>
          <w:lang w:val="hy-AM"/>
        </w:rPr>
        <w:t xml:space="preserve"> </w:t>
      </w:r>
      <w:r w:rsidRPr="008918FF">
        <w:rPr>
          <w:rFonts w:ascii="GHEA Grapalat" w:hAnsi="GHEA Grapalat"/>
          <w:b/>
          <w:bCs/>
        </w:rPr>
        <w:t>лот</w:t>
      </w:r>
      <w:r>
        <w:rPr>
          <w:rFonts w:ascii="GHEA Grapalat" w:hAnsi="GHEA Grapalat"/>
          <w:b/>
          <w:bCs/>
        </w:rPr>
        <w:t>а</w:t>
      </w:r>
      <w:r w:rsidRPr="008918FF">
        <w:rPr>
          <w:rFonts w:ascii="GHEA Grapalat" w:hAnsi="GHEA Grapalat"/>
          <w:b/>
          <w:bCs/>
        </w:rPr>
        <w:t xml:space="preserve"> равен 30 (тридцати) процентам от цены закупаемых работ, а для 1-го</w:t>
      </w:r>
      <w:r>
        <w:rPr>
          <w:rFonts w:ascii="GHEA Grapalat" w:hAnsi="GHEA Grapalat"/>
          <w:b/>
          <w:bCs/>
        </w:rPr>
        <w:t>, 3</w:t>
      </w:r>
      <w:r w:rsidRPr="008918FF">
        <w:rPr>
          <w:rFonts w:ascii="GHEA Grapalat" w:hAnsi="GHEA Grapalat"/>
          <w:b/>
          <w:bCs/>
        </w:rPr>
        <w:t>-го</w:t>
      </w:r>
      <w:r>
        <w:rPr>
          <w:rFonts w:ascii="GHEA Grapalat" w:hAnsi="GHEA Grapalat"/>
          <w:b/>
          <w:bCs/>
        </w:rPr>
        <w:t>, 4</w:t>
      </w:r>
      <w:r w:rsidRPr="008918FF">
        <w:rPr>
          <w:rFonts w:ascii="GHEA Grapalat" w:hAnsi="GHEA Grapalat"/>
          <w:b/>
          <w:bCs/>
        </w:rPr>
        <w:t>-го</w:t>
      </w:r>
      <w:r>
        <w:rPr>
          <w:rFonts w:ascii="GHEA Grapalat" w:hAnsi="GHEA Grapalat"/>
          <w:b/>
          <w:bCs/>
        </w:rPr>
        <w:t>, 5</w:t>
      </w:r>
      <w:r w:rsidRPr="008918FF">
        <w:rPr>
          <w:rFonts w:ascii="GHEA Grapalat" w:hAnsi="GHEA Grapalat"/>
          <w:b/>
          <w:bCs/>
        </w:rPr>
        <w:t>-го</w:t>
      </w:r>
      <w:r>
        <w:rPr>
          <w:rFonts w:ascii="GHEA Grapalat" w:hAnsi="GHEA Grapalat"/>
          <w:b/>
          <w:bCs/>
        </w:rPr>
        <w:t xml:space="preserve"> и 6</w:t>
      </w:r>
      <w:r w:rsidRPr="008918FF">
        <w:rPr>
          <w:rFonts w:ascii="GHEA Grapalat" w:hAnsi="GHEA Grapalat"/>
          <w:b/>
          <w:bCs/>
        </w:rPr>
        <w:t>-го лота равен 15 (пятнадцати) процентам от цены закупаемых работ.</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B73109">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B73109">
      <w:pPr>
        <w:rPr>
          <w:rFonts w:ascii="GHEA Grapalat" w:hAnsi="GHEA Grapalat"/>
        </w:rPr>
      </w:pPr>
    </w:p>
    <w:p w14:paraId="119A8C9B" w14:textId="77777777" w:rsidR="00B73109" w:rsidRDefault="00B73109" w:rsidP="00B73109">
      <w:pPr>
        <w:rPr>
          <w:rFonts w:ascii="GHEA Grapalat" w:hAnsi="GHEA Grapalat"/>
        </w:rPr>
      </w:pPr>
    </w:p>
    <w:p w14:paraId="7110C2D0" w14:textId="77777777" w:rsidR="00B73109" w:rsidRDefault="00B73109" w:rsidP="00B73109">
      <w:pPr>
        <w:widowControl w:val="0"/>
        <w:tabs>
          <w:tab w:val="left" w:pos="1276"/>
        </w:tabs>
        <w:spacing w:after="160"/>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9"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43E9D">
      <w:pPr>
        <w:widowControl w:val="0"/>
        <w:tabs>
          <w:tab w:val="left" w:pos="1276"/>
        </w:tabs>
        <w:spacing w:after="160"/>
        <w:ind w:firstLine="567"/>
        <w:jc w:val="both"/>
        <w:rPr>
          <w:rFonts w:ascii="GHEA Grapalat" w:hAnsi="GHEA Grapalat"/>
        </w:rPr>
      </w:pPr>
    </w:p>
    <w:p w14:paraId="4F48C68D" w14:textId="77777777" w:rsidR="00B73109" w:rsidRDefault="00B73109" w:rsidP="00143E9D">
      <w:pPr>
        <w:widowControl w:val="0"/>
        <w:tabs>
          <w:tab w:val="left" w:pos="1276"/>
        </w:tabs>
        <w:spacing w:after="160"/>
        <w:ind w:firstLine="567"/>
        <w:jc w:val="both"/>
        <w:rPr>
          <w:rFonts w:ascii="GHEA Grapalat" w:hAnsi="GHEA Grapalat"/>
        </w:rPr>
      </w:pPr>
    </w:p>
    <w:p w14:paraId="35F5F979" w14:textId="77777777" w:rsidR="00B73109" w:rsidRDefault="00B73109">
      <w:pPr>
        <w:rPr>
          <w:rFonts w:ascii="GHEA Grapalat" w:hAnsi="GHEA Grapalat"/>
        </w:rPr>
      </w:pPr>
      <w:r>
        <w:rPr>
          <w:rFonts w:ascii="GHEA Grapalat" w:hAnsi="GHEA Grapalat"/>
        </w:rPr>
        <w:br w:type="page"/>
      </w:r>
    </w:p>
    <w:p w14:paraId="3870602A" w14:textId="77777777" w:rsidR="0035631F" w:rsidRDefault="005B796C" w:rsidP="005B796C">
      <w:pPr>
        <w:widowControl w:val="0"/>
        <w:tabs>
          <w:tab w:val="left" w:pos="1276"/>
        </w:tabs>
        <w:spacing w:after="160"/>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10"/>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1"/>
        <w:t>14</w:t>
      </w:r>
      <w:r w:rsidR="00375E5E" w:rsidRPr="001775FE">
        <w:rPr>
          <w:rFonts w:ascii="GHEA Grapalat" w:hAnsi="GHEA Grapalat"/>
        </w:rPr>
        <w:t>.</w:t>
      </w:r>
    </w:p>
    <w:p w14:paraId="5187B554"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4127B5">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501C3218"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64BAB0C9"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2"/>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B46D58">
      <w:pPr>
        <w:widowControl w:val="0"/>
        <w:spacing w:after="160"/>
        <w:ind w:left="567" w:right="565"/>
        <w:jc w:val="center"/>
        <w:rPr>
          <w:rFonts w:ascii="GHEA Grapalat" w:hAnsi="GHEA Grapalat"/>
          <w:b/>
        </w:rPr>
      </w:pP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B46D58">
      <w:pPr>
        <w:widowControl w:val="0"/>
        <w:spacing w:after="160"/>
        <w:ind w:firstLine="567"/>
        <w:jc w:val="both"/>
        <w:rPr>
          <w:rFonts w:ascii="GHEA Grapalat" w:hAnsi="GHEA Grapalat"/>
        </w:rPr>
      </w:pP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lastRenderedPageBreak/>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B46D58">
      <w:pPr>
        <w:widowControl w:val="0"/>
        <w:spacing w:after="160"/>
        <w:jc w:val="center"/>
        <w:rPr>
          <w:rFonts w:ascii="GHEA Grapalat" w:hAnsi="GHEA Grapalat"/>
          <w:b/>
        </w:rPr>
      </w:pPr>
    </w:p>
    <w:p w14:paraId="50EBE642" w14:textId="20C86BBB"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36FF">
        <w:rPr>
          <w:rFonts w:ascii="GHEA Grapalat" w:hAnsi="GHEA Grapalat"/>
          <w:b/>
        </w:rPr>
        <w:t>ОТКРЫТЫЙ КОНКУРС</w:t>
      </w:r>
    </w:p>
    <w:p w14:paraId="04ED5BDB" w14:textId="77777777" w:rsidR="00096865" w:rsidRPr="009044F1" w:rsidRDefault="00096865" w:rsidP="00B46D58">
      <w:pPr>
        <w:widowControl w:val="0"/>
        <w:spacing w:after="160"/>
        <w:jc w:val="center"/>
        <w:rPr>
          <w:rFonts w:ascii="GHEA Grapalat" w:hAnsi="GHEA Grapalat"/>
        </w:rPr>
      </w:pP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3"/>
        <w:t>16</w:t>
      </w:r>
    </w:p>
    <w:p w14:paraId="54B17278" w14:textId="77777777" w:rsidR="00110AD8" w:rsidRPr="00B138F3" w:rsidRDefault="00110AD8" w:rsidP="00110AD8">
      <w:pPr>
        <w:widowControl w:val="0"/>
        <w:tabs>
          <w:tab w:val="left" w:pos="1134"/>
        </w:tabs>
        <w:spacing w:after="160"/>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w:t>
      </w:r>
      <w:r w:rsidRPr="00B138F3">
        <w:rPr>
          <w:rFonts w:ascii="GHEA Grapalat" w:hAnsi="GHEA Grapalat"/>
        </w:rPr>
        <w:lastRenderedPageBreak/>
        <w:t>гарантии.</w:t>
      </w:r>
      <w:r w:rsidRPr="00D27BE8">
        <w:rPr>
          <w:rFonts w:ascii="GHEA Grapalat" w:hAnsi="GHEA Grapalat"/>
        </w:rPr>
        <w:t xml:space="preserve"> </w:t>
      </w:r>
      <w:r>
        <w:rPr>
          <w:rStyle w:val="FootnoteReference"/>
          <w:rFonts w:ascii="GHEA Grapalat" w:hAnsi="GHEA Grapalat"/>
        </w:rPr>
        <w:footnoteReference w:customMarkFollows="1" w:id="14"/>
        <w:t>17</w:t>
      </w:r>
    </w:p>
    <w:p w14:paraId="06C4FD22"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93C7E4E"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FCB64E0" w14:textId="77777777" w:rsidR="006B54CE" w:rsidRPr="007A200B" w:rsidRDefault="006B54CE" w:rsidP="006B54CE">
      <w:pPr>
        <w:pStyle w:val="norm"/>
        <w:widowControl w:val="0"/>
        <w:tabs>
          <w:tab w:val="left" w:pos="1134"/>
        </w:tabs>
        <w:spacing w:after="160" w:line="240" w:lineRule="auto"/>
        <w:ind w:firstLine="567"/>
        <w:contextualSpacing/>
        <w:rPr>
          <w:rFonts w:ascii="GHEA Grapalat" w:hAnsi="GHEA Grapalat"/>
          <w:color w:val="FF0000"/>
          <w:sz w:val="24"/>
          <w:szCs w:val="24"/>
        </w:rPr>
      </w:pPr>
      <w:bookmarkStart w:id="11" w:name="_Hlk160089837"/>
      <w:r w:rsidRPr="007A200B">
        <w:rPr>
          <w:rFonts w:ascii="GHEA Grapalat" w:hAnsi="GHEA Grapalat"/>
          <w:color w:val="FF0000"/>
          <w:sz w:val="24"/>
          <w:szCs w:val="24"/>
        </w:rPr>
        <w:t>2.6 При закупке строительных работ:</w:t>
      </w:r>
    </w:p>
    <w:p w14:paraId="38E9D671" w14:textId="77777777" w:rsidR="006B54CE" w:rsidRPr="007A200B" w:rsidRDefault="006B54CE" w:rsidP="006B54CE">
      <w:pPr>
        <w:pStyle w:val="HTMLPreformatted"/>
        <w:shd w:val="clear" w:color="auto" w:fill="F8F9FA"/>
        <w:contextualSpacing/>
        <w:jc w:val="both"/>
        <w:rPr>
          <w:rFonts w:ascii="GHEA Grapalat" w:hAnsi="GHEA Grapalat"/>
          <w:color w:val="FF0000"/>
          <w:sz w:val="24"/>
          <w:szCs w:val="24"/>
          <w:lang w:val="ru-RU"/>
        </w:rPr>
      </w:pPr>
      <w:r w:rsidRPr="007A200B">
        <w:rPr>
          <w:rFonts w:ascii="GHEA Grapalat" w:hAnsi="GHEA Grapalat"/>
          <w:color w:val="FF0000"/>
          <w:lang w:val="ru-RU"/>
        </w:rPr>
        <w:t>-</w:t>
      </w:r>
      <w:r w:rsidRPr="007A200B">
        <w:rPr>
          <w:rFonts w:ascii="GHEA Grapalat" w:hAnsi="GHEA Grapalat" w:cs="Times New Roman"/>
          <w:color w:val="FF0000"/>
          <w:sz w:val="24"/>
          <w:szCs w:val="24"/>
          <w:lang w:val="ru-RU" w:eastAsia="ru-RU" w:bidi="ru-RU"/>
        </w:rPr>
        <w:t>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утверждается отдельным приложением к заключаемому договору.</w:t>
      </w:r>
      <w:r w:rsidRPr="007A200B">
        <w:rPr>
          <w:rStyle w:val="FootnoteReference"/>
          <w:rFonts w:ascii="GHEA Grapalat" w:hAnsi="GHEA Grapalat"/>
          <w:color w:val="FF0000"/>
          <w:sz w:val="24"/>
          <w:szCs w:val="24"/>
          <w:lang w:val="ru-RU"/>
        </w:rPr>
        <w:footnoteReference w:customMarkFollows="1" w:id="15"/>
        <w:t>18</w:t>
      </w:r>
      <w:r w:rsidRPr="007A200B">
        <w:rPr>
          <w:rFonts w:ascii="GHEA Grapalat" w:hAnsi="GHEA Grapalat"/>
          <w:color w:val="FF0000"/>
          <w:sz w:val="24"/>
          <w:szCs w:val="24"/>
          <w:lang w:val="ru-RU"/>
        </w:rPr>
        <w:t xml:space="preserve"> </w:t>
      </w:r>
    </w:p>
    <w:bookmarkEnd w:id="11"/>
    <w:p w14:paraId="4B2C2D11"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1002E0B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055D31A3"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552CC">
        <w:rPr>
          <w:rFonts w:ascii="GHEA Grapalat" w:hAnsi="GHEA Grapalat"/>
          <w:b/>
          <w:sz w:val="24"/>
          <w:szCs w:val="24"/>
        </w:rPr>
        <w:t>EQ-BMAShDzB-26/12</w:t>
      </w:r>
    </w:p>
    <w:p w14:paraId="6F1DE183" w14:textId="77777777" w:rsidR="00B2572B" w:rsidRPr="00374F4A" w:rsidRDefault="00B2572B" w:rsidP="00B46D58">
      <w:pPr>
        <w:widowControl w:val="0"/>
        <w:spacing w:after="120"/>
        <w:jc w:val="center"/>
        <w:rPr>
          <w:rFonts w:ascii="GHEA Grapalat" w:hAnsi="GHEA Grapalat" w:cs="Sylfaen"/>
          <w:b/>
        </w:rPr>
      </w:pPr>
    </w:p>
    <w:p w14:paraId="686152B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3DA2704"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E36FF">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B46D58">
      <w:pPr>
        <w:widowControl w:val="0"/>
        <w:spacing w:after="120"/>
        <w:jc w:val="center"/>
        <w:rPr>
          <w:rFonts w:ascii="GHEA Grapalat" w:hAnsi="GHEA Grapalat"/>
        </w:rPr>
      </w:pP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0CBC70FA"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F552CC">
        <w:rPr>
          <w:rFonts w:ascii="GHEA Grapalat" w:hAnsi="GHEA Grapalat"/>
        </w:rPr>
        <w:t>EQ-BMAShDzB-26/12</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6B967B20" w:rsidR="00374F4A" w:rsidRPr="00DA5EA0" w:rsidRDefault="004E36FF" w:rsidP="00B46D58">
      <w:pPr>
        <w:spacing w:after="160"/>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B46D58">
      <w:pPr>
        <w:jc w:val="both"/>
        <w:rPr>
          <w:rFonts w:ascii="GHEA Grapalat" w:hAnsi="GHEA Grapalat"/>
        </w:rPr>
      </w:pP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B46D58">
      <w:pPr>
        <w:jc w:val="both"/>
        <w:rPr>
          <w:rFonts w:ascii="GHEA Grapalat" w:hAnsi="GHEA Grapalat"/>
        </w:rPr>
      </w:pP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B16483">
      <w:pPr>
        <w:tabs>
          <w:tab w:val="left" w:pos="7371"/>
        </w:tabs>
        <w:spacing w:after="160"/>
        <w:ind w:left="3544" w:firstLine="3"/>
        <w:jc w:val="both"/>
        <w:rPr>
          <w:rFonts w:ascii="GHEA Grapalat" w:hAnsi="GHEA Grapalat"/>
          <w:sz w:val="16"/>
        </w:rPr>
      </w:pP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12" w:author="Vardan" w:date="2022-10-29T19:53:00Z"/>
          <w:rFonts w:ascii="GHEA Grapalat" w:hAnsi="GHEA Grapalat"/>
          <w:i/>
          <w:sz w:val="16"/>
          <w:highlight w:val="cyan"/>
          <w:vertAlign w:val="superscript"/>
          <w:lang w:val="es-ES"/>
        </w:rPr>
      </w:pPr>
    </w:p>
    <w:p w14:paraId="0781701B" w14:textId="1D20280F" w:rsidR="00C65D59" w:rsidRPr="00800B26" w:rsidRDefault="00C65D59" w:rsidP="00C65D59">
      <w:pPr>
        <w:rPr>
          <w:rFonts w:ascii="GHEA Grapalat" w:hAnsi="GHEA Grapalat" w:cs="Sylfaen"/>
          <w:sz w:val="20"/>
          <w:lang w:val="hy-AM"/>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E36FF">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F552CC">
        <w:rPr>
          <w:rFonts w:ascii="GHEA Grapalat" w:hAnsi="GHEA Grapalat"/>
        </w:rPr>
        <w:t>EQ-BMAShDzB-26/12</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1EF4FDDF"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4E36FF">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F552CC">
        <w:rPr>
          <w:rFonts w:ascii="GHEA Grapalat" w:hAnsi="GHEA Grapalat"/>
        </w:rPr>
        <w:t>EQ-BMAShDzB-26/12</w:t>
      </w:r>
      <w:r w:rsidR="006B3E56" w:rsidRPr="00AC309E">
        <w:rPr>
          <w:rFonts w:ascii="GHEA Grapalat" w:hAnsi="GHEA Grapalat"/>
        </w:rPr>
        <w:t>*</w:t>
      </w:r>
    </w:p>
    <w:p w14:paraId="744A8BA3"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41B63F6E"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E36FF">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6"/>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B46D58">
      <w:pPr>
        <w:jc w:val="both"/>
        <w:rPr>
          <w:rFonts w:ascii="GHEA Grapalat" w:hAnsi="GHEA Grapalat"/>
        </w:rPr>
      </w:pPr>
    </w:p>
    <w:p w14:paraId="3C3FD82F" w14:textId="77777777" w:rsidR="006B3E56" w:rsidRDefault="00990559" w:rsidP="002B05FA">
      <w:pPr>
        <w:ind w:firstLine="708"/>
        <w:jc w:val="both"/>
        <w:rPr>
          <w:rFonts w:ascii="GHEA Grapalat" w:hAnsi="GHEA Grapalat"/>
        </w:rPr>
      </w:pPr>
      <w:r w:rsidRPr="000858EB">
        <w:rPr>
          <w:rFonts w:ascii="GHEA Grapalat" w:hAnsi="GHEA Grapalat"/>
        </w:rPr>
        <w:lastRenderedPageBreak/>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14:paraId="7855496E" w14:textId="77777777" w:rsidR="00E333E5" w:rsidRPr="000858EB" w:rsidRDefault="00E333E5" w:rsidP="002B05FA">
      <w:pPr>
        <w:ind w:firstLine="708"/>
        <w:jc w:val="both"/>
        <w:rPr>
          <w:rFonts w:ascii="GHEA Grapalat" w:hAnsi="GHEA Grapalat"/>
        </w:rPr>
      </w:pPr>
    </w:p>
    <w:p w14:paraId="7AEEF04D" w14:textId="77777777" w:rsidR="00F855BB" w:rsidRDefault="00F855BB" w:rsidP="00B46D58">
      <w:pPr>
        <w:tabs>
          <w:tab w:val="left" w:pos="7371"/>
        </w:tabs>
        <w:spacing w:after="160"/>
        <w:ind w:left="3544" w:firstLine="3"/>
        <w:jc w:val="both"/>
        <w:rPr>
          <w:rFonts w:ascii="GHEA Grapalat" w:hAnsi="GHEA Grapalat"/>
          <w:sz w:val="16"/>
          <w:lang w:val="hy-AM"/>
        </w:rPr>
      </w:pPr>
    </w:p>
    <w:p w14:paraId="3B85B72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13D12745" w14:textId="77777777" w:rsidR="006B3E56" w:rsidRPr="00D3436F" w:rsidRDefault="006B3E56" w:rsidP="00B46D58">
      <w:pPr>
        <w:tabs>
          <w:tab w:val="left" w:pos="7371"/>
        </w:tabs>
        <w:spacing w:after="160"/>
        <w:ind w:left="3544" w:firstLine="3"/>
        <w:jc w:val="both"/>
        <w:rPr>
          <w:rFonts w:ascii="GHEA Grapalat" w:hAnsi="GHEA Grapalat"/>
          <w:sz w:val="16"/>
        </w:rPr>
      </w:pPr>
    </w:p>
    <w:p w14:paraId="59DC4773" w14:textId="77777777" w:rsidR="006B3E56" w:rsidRPr="00770B03" w:rsidRDefault="006B3E56" w:rsidP="00B46D58">
      <w:pPr>
        <w:tabs>
          <w:tab w:val="left" w:pos="7371"/>
        </w:tabs>
        <w:spacing w:after="160"/>
        <w:ind w:left="3544" w:firstLine="3"/>
        <w:jc w:val="both"/>
        <w:rPr>
          <w:rFonts w:ascii="GHEA Grapalat" w:hAnsi="GHEA Grapalat"/>
          <w:sz w:val="16"/>
        </w:rPr>
      </w:pPr>
    </w:p>
    <w:p w14:paraId="72ADE84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B46D58">
      <w:pPr>
        <w:rPr>
          <w:rFonts w:ascii="GHEA Grapalat" w:hAnsi="GHEA Grapalat"/>
          <w:b/>
        </w:rPr>
      </w:pPr>
      <w:r>
        <w:rPr>
          <w:rFonts w:ascii="GHEA Grapalat" w:hAnsi="GHEA Grapalat"/>
          <w:b/>
        </w:rPr>
        <w:br w:type="page"/>
      </w:r>
    </w:p>
    <w:p w14:paraId="4B93AAEE" w14:textId="10C84BAF" w:rsidR="00D043C1" w:rsidRDefault="00D043C1" w:rsidP="00D043C1">
      <w:pPr>
        <w:rPr>
          <w:rFonts w:ascii="GHEA Grapalat" w:hAnsi="GHEA Grapalat"/>
        </w:rPr>
      </w:pPr>
    </w:p>
    <w:p w14:paraId="7B1153DC" w14:textId="77777777" w:rsidR="00F33976" w:rsidRDefault="00F33976" w:rsidP="00F33976">
      <w:pPr>
        <w:jc w:val="right"/>
        <w:rPr>
          <w:rFonts w:ascii="GHEA Grapalat" w:hAnsi="GHEA Grapalat"/>
          <w:b/>
        </w:rPr>
      </w:pPr>
      <w:r>
        <w:rPr>
          <w:rFonts w:ascii="GHEA Grapalat" w:hAnsi="GHEA Grapalat"/>
          <w:b/>
        </w:rPr>
        <w:t xml:space="preserve">Приложение 1.3** </w:t>
      </w:r>
    </w:p>
    <w:p w14:paraId="62CB123C" w14:textId="7719EA7A"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4E36FF">
        <w:rPr>
          <w:rFonts w:ascii="GHEA Grapalat" w:hAnsi="GHEA Grapalat"/>
          <w:b/>
        </w:rPr>
        <w:t>открытый конкурс</w:t>
      </w:r>
    </w:p>
    <w:p w14:paraId="2387769E" w14:textId="448C0BAB" w:rsidR="00F33976" w:rsidRPr="00E97048" w:rsidRDefault="00F33976" w:rsidP="00F33976">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F552CC">
        <w:rPr>
          <w:rFonts w:ascii="GHEA Grapalat" w:hAnsi="GHEA Grapalat"/>
          <w:b/>
          <w:i w:val="0"/>
          <w:sz w:val="24"/>
          <w:szCs w:val="24"/>
        </w:rPr>
        <w:t>EQ-BMAShDzB-26/12</w:t>
      </w: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7F380C37"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C8E94EF"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5297D154"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72E515BC"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7D52DB">
            <w:pPr>
              <w:rPr>
                <w:rFonts w:ascii="GHEA Grapalat" w:eastAsia="GHEA Grapalat" w:hAnsi="GHEA Grapalat" w:cs="GHEA Grapalat"/>
                <w:b/>
                <w:color w:val="000000"/>
              </w:rPr>
            </w:pPr>
          </w:p>
        </w:tc>
      </w:tr>
    </w:tbl>
    <w:p w14:paraId="7365CCE5"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92E73">
      <w:pPr>
        <w:rPr>
          <w:rFonts w:ascii="GHEA Grapalat" w:hAnsi="GHEA Grapalat"/>
          <w:b/>
        </w:rPr>
      </w:pPr>
    </w:p>
    <w:p w14:paraId="7743345D" w14:textId="77777777" w:rsidR="00092E73" w:rsidRDefault="00092E73" w:rsidP="00092E73">
      <w:pPr>
        <w:rPr>
          <w:rFonts w:ascii="GHEA Grapalat" w:hAnsi="GHEA Grapalat"/>
          <w:b/>
        </w:rPr>
      </w:pPr>
      <w:r>
        <w:rPr>
          <w:rFonts w:ascii="GHEA Grapalat" w:hAnsi="GHEA Grapalat"/>
          <w:b/>
        </w:rPr>
        <w:br w:type="page"/>
      </w:r>
    </w:p>
    <w:p w14:paraId="683CD5B5"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92E73">
      <w:pPr>
        <w:spacing w:line="360" w:lineRule="auto"/>
        <w:jc w:val="center"/>
        <w:rPr>
          <w:rFonts w:ascii="GHEA Grapalat" w:hAnsi="GHEA Grapalat"/>
          <w:b/>
          <w:sz w:val="28"/>
          <w:szCs w:val="28"/>
          <w:lang w:val="hy-AM"/>
        </w:rPr>
      </w:pPr>
    </w:p>
    <w:p w14:paraId="19350ABF"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2B48BAB"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2FDE9C98"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F552CC">
        <w:rPr>
          <w:rFonts w:ascii="GHEA Grapalat" w:hAnsi="GHEA Grapalat"/>
          <w:b/>
          <w:sz w:val="24"/>
          <w:szCs w:val="24"/>
        </w:rPr>
        <w:t>EQ-BMAShDzB-26/12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8"/>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B46D58">
      <w:pPr>
        <w:widowControl w:val="0"/>
        <w:spacing w:after="120"/>
        <w:ind w:firstLine="567"/>
        <w:jc w:val="center"/>
        <w:rPr>
          <w:rFonts w:ascii="GHEA Grapalat" w:hAnsi="GHEA Grapalat"/>
        </w:rPr>
      </w:pPr>
    </w:p>
    <w:p w14:paraId="050C8689" w14:textId="1211FEB0"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E36FF">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F552CC">
        <w:rPr>
          <w:rFonts w:ascii="GHEA Grapalat" w:hAnsi="GHEA Grapalat"/>
          <w:spacing w:val="-6"/>
        </w:rPr>
        <w:t>EQ-BMAShDzB-26/12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7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610"/>
        <w:gridCol w:w="1843"/>
        <w:gridCol w:w="1617"/>
        <w:gridCol w:w="1448"/>
      </w:tblGrid>
      <w:tr w:rsidR="00202EB4" w:rsidRPr="005744FC" w14:paraId="4A751DC8" w14:textId="77777777" w:rsidTr="0047799C">
        <w:trPr>
          <w:trHeight w:val="916"/>
          <w:jc w:val="center"/>
        </w:trPr>
        <w:tc>
          <w:tcPr>
            <w:tcW w:w="1260"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610"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47799C">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610"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9E45DF" w:rsidRPr="005744FC" w14:paraId="6A0AB9A7" w14:textId="77777777" w:rsidTr="0047799C">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2491433C" w14:textId="436FF9B3" w:rsidR="009E45DF" w:rsidRPr="00521B73" w:rsidRDefault="009E45DF" w:rsidP="009E45DF">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2610" w:type="dxa"/>
            <w:tcBorders>
              <w:top w:val="single" w:sz="4" w:space="0" w:color="auto"/>
              <w:left w:val="single" w:sz="4" w:space="0" w:color="auto"/>
              <w:bottom w:val="single" w:sz="4" w:space="0" w:color="auto"/>
              <w:right w:val="single" w:sz="4" w:space="0" w:color="auto"/>
            </w:tcBorders>
            <w:vAlign w:val="center"/>
          </w:tcPr>
          <w:p w14:paraId="73CD26EA" w14:textId="326EAB08" w:rsidR="009E45DF" w:rsidRPr="00C77B18" w:rsidRDefault="009E45DF" w:rsidP="009E45DF">
            <w:pPr>
              <w:widowControl w:val="0"/>
              <w:jc w:val="center"/>
              <w:rPr>
                <w:rFonts w:ascii="GHEA Grapalat" w:hAnsi="GHEA Grapalat"/>
                <w:bCs/>
                <w:sz w:val="18"/>
                <w:szCs w:val="20"/>
              </w:rPr>
            </w:pPr>
            <w:r w:rsidRPr="009E45DF">
              <w:rPr>
                <w:rFonts w:ascii="GHEA Grapalat" w:hAnsi="GHEA Grapalat"/>
                <w:sz w:val="20"/>
                <w:szCs w:val="20"/>
              </w:rPr>
              <w:t>Работы по благоустройству дворовой территории перед зданием № 6/1 по проспекту Арцаха, административный район Эребуни, город Ереван</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9E45DF" w:rsidRPr="005744FC" w:rsidRDefault="009E45DF" w:rsidP="009E45DF">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9E45DF" w:rsidRPr="005744FC" w:rsidRDefault="009E45DF" w:rsidP="009E45DF">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9E45DF" w:rsidRPr="005744FC" w:rsidRDefault="009E45DF" w:rsidP="009E45DF">
            <w:pPr>
              <w:widowControl w:val="0"/>
              <w:jc w:val="center"/>
              <w:rPr>
                <w:rFonts w:ascii="GHEA Grapalat" w:hAnsi="GHEA Grapalat"/>
                <w:sz w:val="20"/>
                <w:szCs w:val="20"/>
              </w:rPr>
            </w:pPr>
          </w:p>
        </w:tc>
      </w:tr>
      <w:tr w:rsidR="009E45DF" w:rsidRPr="005744FC" w14:paraId="64250325" w14:textId="77777777" w:rsidTr="0047799C">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37D3D68" w14:textId="6E0C85E5" w:rsidR="009E45DF" w:rsidRDefault="009E45DF" w:rsidP="009E45DF">
            <w:pPr>
              <w:widowControl w:val="0"/>
              <w:jc w:val="center"/>
              <w:rPr>
                <w:rFonts w:ascii="GHEA Grapalat" w:hAnsi="GHEA Grapalat"/>
                <w:b/>
                <w:sz w:val="20"/>
                <w:szCs w:val="20"/>
                <w:lang w:val="hy-AM"/>
              </w:rPr>
            </w:pPr>
            <w:r>
              <w:rPr>
                <w:rFonts w:ascii="GHEA Grapalat" w:hAnsi="GHEA Grapalat"/>
                <w:b/>
                <w:sz w:val="20"/>
                <w:szCs w:val="20"/>
                <w:lang w:val="hy-AM"/>
              </w:rPr>
              <w:t>2</w:t>
            </w:r>
          </w:p>
        </w:tc>
        <w:tc>
          <w:tcPr>
            <w:tcW w:w="2610" w:type="dxa"/>
            <w:tcBorders>
              <w:top w:val="single" w:sz="4" w:space="0" w:color="auto"/>
              <w:left w:val="single" w:sz="4" w:space="0" w:color="auto"/>
              <w:bottom w:val="single" w:sz="4" w:space="0" w:color="auto"/>
              <w:right w:val="single" w:sz="4" w:space="0" w:color="auto"/>
            </w:tcBorders>
            <w:vAlign w:val="center"/>
          </w:tcPr>
          <w:p w14:paraId="56A9AE46" w14:textId="5AA42A05" w:rsidR="009E45DF" w:rsidRDefault="009E45DF" w:rsidP="009E45DF">
            <w:pPr>
              <w:widowControl w:val="0"/>
              <w:jc w:val="center"/>
              <w:rPr>
                <w:rFonts w:ascii="GHEA Grapalat" w:hAnsi="GHEA Grapalat" w:cs="Calibri"/>
                <w:sz w:val="20"/>
                <w:szCs w:val="20"/>
              </w:rPr>
            </w:pPr>
            <w:r w:rsidRPr="009E45DF">
              <w:rPr>
                <w:rFonts w:ascii="GHEA Grapalat" w:hAnsi="GHEA Grapalat"/>
                <w:sz w:val="20"/>
                <w:szCs w:val="20"/>
              </w:rPr>
              <w:t>Работы по капитальному ремонту дворовой территории здания № 5 по улице Хагах Дони, административный район Эребуни, город Ереван</w:t>
            </w:r>
          </w:p>
        </w:tc>
        <w:tc>
          <w:tcPr>
            <w:tcW w:w="1843" w:type="dxa"/>
            <w:tcBorders>
              <w:top w:val="single" w:sz="4" w:space="0" w:color="auto"/>
              <w:left w:val="single" w:sz="4" w:space="0" w:color="auto"/>
              <w:bottom w:val="single" w:sz="4" w:space="0" w:color="auto"/>
              <w:right w:val="single" w:sz="4" w:space="0" w:color="auto"/>
            </w:tcBorders>
          </w:tcPr>
          <w:p w14:paraId="468F980F" w14:textId="77777777" w:rsidR="009E45DF" w:rsidRPr="005744FC" w:rsidRDefault="009E45DF" w:rsidP="009E45DF">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0DC94F1E" w14:textId="77777777" w:rsidR="009E45DF" w:rsidRPr="005744FC" w:rsidRDefault="009E45DF" w:rsidP="009E45DF">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7EECF94D" w14:textId="77777777" w:rsidR="009E45DF" w:rsidRPr="005744FC" w:rsidRDefault="009E45DF" w:rsidP="009E45DF">
            <w:pPr>
              <w:widowControl w:val="0"/>
              <w:jc w:val="center"/>
              <w:rPr>
                <w:rFonts w:ascii="GHEA Grapalat" w:hAnsi="GHEA Grapalat"/>
                <w:sz w:val="20"/>
                <w:szCs w:val="20"/>
              </w:rPr>
            </w:pPr>
          </w:p>
        </w:tc>
      </w:tr>
      <w:tr w:rsidR="009E45DF" w:rsidRPr="005744FC" w14:paraId="31006D78" w14:textId="77777777" w:rsidTr="0047799C">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309EC3B" w14:textId="717994AE" w:rsidR="009E45DF" w:rsidRDefault="009E45DF" w:rsidP="009E45DF">
            <w:pPr>
              <w:widowControl w:val="0"/>
              <w:jc w:val="center"/>
              <w:rPr>
                <w:rFonts w:ascii="GHEA Grapalat" w:hAnsi="GHEA Grapalat"/>
                <w:b/>
                <w:sz w:val="20"/>
                <w:szCs w:val="20"/>
                <w:lang w:val="hy-AM"/>
              </w:rPr>
            </w:pPr>
            <w:r>
              <w:rPr>
                <w:rFonts w:ascii="GHEA Grapalat" w:hAnsi="GHEA Grapalat"/>
                <w:b/>
                <w:sz w:val="20"/>
                <w:szCs w:val="20"/>
                <w:lang w:val="hy-AM"/>
              </w:rPr>
              <w:t>3</w:t>
            </w:r>
          </w:p>
        </w:tc>
        <w:tc>
          <w:tcPr>
            <w:tcW w:w="2610" w:type="dxa"/>
            <w:tcBorders>
              <w:top w:val="single" w:sz="4" w:space="0" w:color="auto"/>
              <w:left w:val="single" w:sz="4" w:space="0" w:color="auto"/>
              <w:bottom w:val="single" w:sz="4" w:space="0" w:color="auto"/>
              <w:right w:val="single" w:sz="4" w:space="0" w:color="auto"/>
            </w:tcBorders>
            <w:vAlign w:val="center"/>
          </w:tcPr>
          <w:p w14:paraId="5EB87AC2" w14:textId="66ECF308" w:rsidR="009E45DF" w:rsidRDefault="009E45DF" w:rsidP="009E45DF">
            <w:pPr>
              <w:widowControl w:val="0"/>
              <w:jc w:val="center"/>
              <w:rPr>
                <w:rFonts w:ascii="GHEA Grapalat" w:hAnsi="GHEA Grapalat" w:cs="Calibri"/>
                <w:sz w:val="20"/>
                <w:szCs w:val="20"/>
              </w:rPr>
            </w:pPr>
            <w:r w:rsidRPr="009E45DF">
              <w:rPr>
                <w:rFonts w:ascii="GHEA Grapalat" w:hAnsi="GHEA Grapalat"/>
                <w:sz w:val="20"/>
                <w:szCs w:val="20"/>
              </w:rPr>
              <w:t>Работы по капитальному ремонту прилегающей территории вокруг здания № 27 по улице Хагах Дони, административный район Эребуни, город Ереван</w:t>
            </w:r>
          </w:p>
        </w:tc>
        <w:tc>
          <w:tcPr>
            <w:tcW w:w="1843" w:type="dxa"/>
            <w:tcBorders>
              <w:top w:val="single" w:sz="4" w:space="0" w:color="auto"/>
              <w:left w:val="single" w:sz="4" w:space="0" w:color="auto"/>
              <w:bottom w:val="single" w:sz="4" w:space="0" w:color="auto"/>
              <w:right w:val="single" w:sz="4" w:space="0" w:color="auto"/>
            </w:tcBorders>
          </w:tcPr>
          <w:p w14:paraId="664A50E5" w14:textId="77777777" w:rsidR="009E45DF" w:rsidRPr="005744FC" w:rsidRDefault="009E45DF" w:rsidP="009E45DF">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4C0E5B06" w14:textId="77777777" w:rsidR="009E45DF" w:rsidRPr="005744FC" w:rsidRDefault="009E45DF" w:rsidP="009E45DF">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5DC6DC5B" w14:textId="77777777" w:rsidR="009E45DF" w:rsidRPr="005744FC" w:rsidRDefault="009E45DF" w:rsidP="009E45DF">
            <w:pPr>
              <w:widowControl w:val="0"/>
              <w:jc w:val="center"/>
              <w:rPr>
                <w:rFonts w:ascii="GHEA Grapalat" w:hAnsi="GHEA Grapalat"/>
                <w:sz w:val="20"/>
                <w:szCs w:val="20"/>
              </w:rPr>
            </w:pPr>
          </w:p>
        </w:tc>
      </w:tr>
      <w:tr w:rsidR="009E45DF" w:rsidRPr="005744FC" w14:paraId="439C5D73" w14:textId="77777777" w:rsidTr="0047799C">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C20909B" w14:textId="6049C607" w:rsidR="009E45DF" w:rsidRDefault="009E45DF" w:rsidP="009E45DF">
            <w:pPr>
              <w:widowControl w:val="0"/>
              <w:jc w:val="center"/>
              <w:rPr>
                <w:rFonts w:ascii="GHEA Grapalat" w:hAnsi="GHEA Grapalat"/>
                <w:b/>
                <w:sz w:val="20"/>
                <w:szCs w:val="20"/>
                <w:lang w:val="hy-AM"/>
              </w:rPr>
            </w:pPr>
            <w:r>
              <w:rPr>
                <w:rFonts w:ascii="GHEA Grapalat" w:hAnsi="GHEA Grapalat"/>
                <w:b/>
                <w:sz w:val="20"/>
                <w:szCs w:val="20"/>
                <w:lang w:val="hy-AM"/>
              </w:rPr>
              <w:lastRenderedPageBreak/>
              <w:t>4</w:t>
            </w:r>
          </w:p>
        </w:tc>
        <w:tc>
          <w:tcPr>
            <w:tcW w:w="2610" w:type="dxa"/>
            <w:tcBorders>
              <w:top w:val="single" w:sz="4" w:space="0" w:color="auto"/>
              <w:left w:val="single" w:sz="4" w:space="0" w:color="auto"/>
              <w:bottom w:val="single" w:sz="4" w:space="0" w:color="auto"/>
              <w:right w:val="single" w:sz="4" w:space="0" w:color="auto"/>
            </w:tcBorders>
            <w:vAlign w:val="center"/>
          </w:tcPr>
          <w:p w14:paraId="38588531" w14:textId="2B34655B" w:rsidR="009E45DF" w:rsidRDefault="009E45DF" w:rsidP="009E45DF">
            <w:pPr>
              <w:widowControl w:val="0"/>
              <w:jc w:val="center"/>
              <w:rPr>
                <w:rFonts w:ascii="GHEA Grapalat" w:hAnsi="GHEA Grapalat" w:cs="Calibri"/>
                <w:sz w:val="20"/>
                <w:szCs w:val="20"/>
              </w:rPr>
            </w:pPr>
            <w:r w:rsidRPr="009E45DF">
              <w:rPr>
                <w:rFonts w:ascii="GHEA Grapalat" w:hAnsi="GHEA Grapalat"/>
                <w:sz w:val="20"/>
                <w:szCs w:val="20"/>
              </w:rPr>
              <w:t>Работы по благоустройству дворовой территории перед зданием № 2/1 по улице Аванесова, административный район Эребуни, город Ереван</w:t>
            </w:r>
          </w:p>
        </w:tc>
        <w:tc>
          <w:tcPr>
            <w:tcW w:w="1843" w:type="dxa"/>
            <w:tcBorders>
              <w:top w:val="single" w:sz="4" w:space="0" w:color="auto"/>
              <w:left w:val="single" w:sz="4" w:space="0" w:color="auto"/>
              <w:bottom w:val="single" w:sz="4" w:space="0" w:color="auto"/>
              <w:right w:val="single" w:sz="4" w:space="0" w:color="auto"/>
            </w:tcBorders>
          </w:tcPr>
          <w:p w14:paraId="36FA7E72" w14:textId="77777777" w:rsidR="009E45DF" w:rsidRPr="005744FC" w:rsidRDefault="009E45DF" w:rsidP="009E45DF">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42D1A67E" w14:textId="77777777" w:rsidR="009E45DF" w:rsidRPr="005744FC" w:rsidRDefault="009E45DF" w:rsidP="009E45DF">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7FED09C2" w14:textId="77777777" w:rsidR="009E45DF" w:rsidRPr="005744FC" w:rsidRDefault="009E45DF" w:rsidP="009E45DF">
            <w:pPr>
              <w:widowControl w:val="0"/>
              <w:jc w:val="center"/>
              <w:rPr>
                <w:rFonts w:ascii="GHEA Grapalat" w:hAnsi="GHEA Grapalat"/>
                <w:sz w:val="20"/>
                <w:szCs w:val="20"/>
              </w:rPr>
            </w:pPr>
          </w:p>
        </w:tc>
      </w:tr>
      <w:tr w:rsidR="009E45DF" w:rsidRPr="005744FC" w14:paraId="53BB3EEE" w14:textId="77777777" w:rsidTr="0047799C">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7F8C422" w14:textId="093EED43" w:rsidR="009E45DF" w:rsidRDefault="009E45DF" w:rsidP="009E45DF">
            <w:pPr>
              <w:widowControl w:val="0"/>
              <w:jc w:val="center"/>
              <w:rPr>
                <w:rFonts w:ascii="GHEA Grapalat" w:hAnsi="GHEA Grapalat"/>
                <w:b/>
                <w:sz w:val="20"/>
                <w:szCs w:val="20"/>
                <w:lang w:val="hy-AM"/>
              </w:rPr>
            </w:pPr>
            <w:r>
              <w:rPr>
                <w:rFonts w:ascii="GHEA Grapalat" w:hAnsi="GHEA Grapalat"/>
                <w:b/>
                <w:sz w:val="20"/>
                <w:szCs w:val="20"/>
                <w:lang w:val="hy-AM"/>
              </w:rPr>
              <w:t>5</w:t>
            </w:r>
          </w:p>
        </w:tc>
        <w:tc>
          <w:tcPr>
            <w:tcW w:w="2610" w:type="dxa"/>
            <w:tcBorders>
              <w:top w:val="single" w:sz="4" w:space="0" w:color="auto"/>
              <w:left w:val="single" w:sz="4" w:space="0" w:color="auto"/>
              <w:bottom w:val="single" w:sz="4" w:space="0" w:color="auto"/>
              <w:right w:val="single" w:sz="4" w:space="0" w:color="auto"/>
            </w:tcBorders>
            <w:vAlign w:val="center"/>
          </w:tcPr>
          <w:p w14:paraId="6D8913C1" w14:textId="142119AC" w:rsidR="009E45DF" w:rsidRDefault="009E45DF" w:rsidP="009E45DF">
            <w:pPr>
              <w:widowControl w:val="0"/>
              <w:jc w:val="center"/>
              <w:rPr>
                <w:rFonts w:ascii="GHEA Grapalat" w:hAnsi="GHEA Grapalat" w:cs="Calibri"/>
                <w:sz w:val="20"/>
                <w:szCs w:val="20"/>
              </w:rPr>
            </w:pPr>
            <w:r w:rsidRPr="009E45DF">
              <w:rPr>
                <w:rFonts w:ascii="GHEA Grapalat" w:hAnsi="GHEA Grapalat"/>
                <w:sz w:val="20"/>
                <w:szCs w:val="20"/>
              </w:rPr>
              <w:t>Работы по капитальному ремонту дворовой территории здания № 35 по улице Хагах Дони, административный район Эребуни, город Ереван</w:t>
            </w:r>
          </w:p>
        </w:tc>
        <w:tc>
          <w:tcPr>
            <w:tcW w:w="1843" w:type="dxa"/>
            <w:tcBorders>
              <w:top w:val="single" w:sz="4" w:space="0" w:color="auto"/>
              <w:left w:val="single" w:sz="4" w:space="0" w:color="auto"/>
              <w:bottom w:val="single" w:sz="4" w:space="0" w:color="auto"/>
              <w:right w:val="single" w:sz="4" w:space="0" w:color="auto"/>
            </w:tcBorders>
          </w:tcPr>
          <w:p w14:paraId="3EC7D74A" w14:textId="77777777" w:rsidR="009E45DF" w:rsidRPr="005744FC" w:rsidRDefault="009E45DF" w:rsidP="009E45DF">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139AF53F" w14:textId="77777777" w:rsidR="009E45DF" w:rsidRPr="005744FC" w:rsidRDefault="009E45DF" w:rsidP="009E45DF">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3ABF30AD" w14:textId="77777777" w:rsidR="009E45DF" w:rsidRPr="005744FC" w:rsidRDefault="009E45DF" w:rsidP="009E45DF">
            <w:pPr>
              <w:widowControl w:val="0"/>
              <w:jc w:val="center"/>
              <w:rPr>
                <w:rFonts w:ascii="GHEA Grapalat" w:hAnsi="GHEA Grapalat"/>
                <w:sz w:val="20"/>
                <w:szCs w:val="20"/>
              </w:rPr>
            </w:pPr>
          </w:p>
        </w:tc>
      </w:tr>
      <w:tr w:rsidR="009E45DF" w:rsidRPr="005744FC" w14:paraId="1247F847" w14:textId="77777777" w:rsidTr="0047799C">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1E7D04C" w14:textId="4E20DA56" w:rsidR="009E45DF" w:rsidRDefault="009E45DF" w:rsidP="009E45DF">
            <w:pPr>
              <w:widowControl w:val="0"/>
              <w:jc w:val="center"/>
              <w:rPr>
                <w:rFonts w:ascii="GHEA Grapalat" w:hAnsi="GHEA Grapalat"/>
                <w:b/>
                <w:sz w:val="20"/>
                <w:szCs w:val="20"/>
                <w:lang w:val="hy-AM"/>
              </w:rPr>
            </w:pPr>
            <w:r>
              <w:rPr>
                <w:rFonts w:ascii="GHEA Grapalat" w:hAnsi="GHEA Grapalat"/>
                <w:b/>
                <w:sz w:val="20"/>
                <w:szCs w:val="20"/>
                <w:lang w:val="hy-AM"/>
              </w:rPr>
              <w:t>6</w:t>
            </w:r>
          </w:p>
        </w:tc>
        <w:tc>
          <w:tcPr>
            <w:tcW w:w="2610" w:type="dxa"/>
            <w:tcBorders>
              <w:top w:val="single" w:sz="4" w:space="0" w:color="auto"/>
              <w:left w:val="single" w:sz="4" w:space="0" w:color="auto"/>
              <w:bottom w:val="single" w:sz="4" w:space="0" w:color="auto"/>
              <w:right w:val="single" w:sz="4" w:space="0" w:color="auto"/>
            </w:tcBorders>
            <w:vAlign w:val="center"/>
          </w:tcPr>
          <w:p w14:paraId="352EB147" w14:textId="54E28525" w:rsidR="009E45DF" w:rsidRDefault="009E45DF" w:rsidP="009E45DF">
            <w:pPr>
              <w:widowControl w:val="0"/>
              <w:jc w:val="center"/>
              <w:rPr>
                <w:rFonts w:ascii="GHEA Grapalat" w:hAnsi="GHEA Grapalat" w:cs="Calibri"/>
                <w:sz w:val="20"/>
                <w:szCs w:val="20"/>
              </w:rPr>
            </w:pPr>
            <w:r w:rsidRPr="009E45DF">
              <w:rPr>
                <w:rFonts w:ascii="GHEA Grapalat" w:hAnsi="GHEA Grapalat"/>
                <w:sz w:val="20"/>
                <w:szCs w:val="20"/>
              </w:rPr>
              <w:t>Работы по капитальному ремонту дворовой территории, прилегающей к адресу: 12-я улица Вардашен, 30/4, административный район Эребуни, город Ереван</w:t>
            </w:r>
          </w:p>
        </w:tc>
        <w:tc>
          <w:tcPr>
            <w:tcW w:w="1843" w:type="dxa"/>
            <w:tcBorders>
              <w:top w:val="single" w:sz="4" w:space="0" w:color="auto"/>
              <w:left w:val="single" w:sz="4" w:space="0" w:color="auto"/>
              <w:bottom w:val="single" w:sz="4" w:space="0" w:color="auto"/>
              <w:right w:val="single" w:sz="4" w:space="0" w:color="auto"/>
            </w:tcBorders>
          </w:tcPr>
          <w:p w14:paraId="5B53B714" w14:textId="77777777" w:rsidR="009E45DF" w:rsidRPr="005744FC" w:rsidRDefault="009E45DF" w:rsidP="009E45DF">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35A35348" w14:textId="77777777" w:rsidR="009E45DF" w:rsidRPr="005744FC" w:rsidRDefault="009E45DF" w:rsidP="009E45DF">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55BEC2E7" w14:textId="77777777" w:rsidR="009E45DF" w:rsidRPr="005744FC" w:rsidRDefault="009E45DF" w:rsidP="009E45DF">
            <w:pPr>
              <w:widowControl w:val="0"/>
              <w:jc w:val="center"/>
              <w:rPr>
                <w:rFonts w:ascii="GHEA Grapalat" w:hAnsi="GHEA Grapalat"/>
                <w:sz w:val="20"/>
                <w:szCs w:val="20"/>
              </w:rPr>
            </w:pPr>
          </w:p>
        </w:tc>
      </w:tr>
    </w:tbl>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49817F3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7FB3A67" w14:textId="77777777" w:rsidR="00B217BB" w:rsidRDefault="00B217BB" w:rsidP="00B46D58">
      <w:pPr>
        <w:rPr>
          <w:rFonts w:ascii="GHEA Grapalat" w:hAnsi="GHEA Grapalat"/>
          <w:b/>
        </w:rPr>
      </w:pPr>
      <w:r>
        <w:rPr>
          <w:rFonts w:ascii="GHEA Grapalat" w:hAnsi="GHEA Grapalat"/>
          <w:b/>
        </w:rPr>
        <w:br w:type="page"/>
      </w:r>
    </w:p>
    <w:p w14:paraId="63E92CB4" w14:textId="5D383DFC" w:rsidR="00C715FB" w:rsidRDefault="00C715FB" w:rsidP="00C715FB">
      <w:pPr>
        <w:widowControl w:val="0"/>
        <w:spacing w:after="160"/>
        <w:ind w:firstLine="567"/>
        <w:jc w:val="center"/>
        <w:rPr>
          <w:rFonts w:ascii="GHEA Grapalat" w:hAnsi="GHEA Grapalat" w:cs="Sylfaen"/>
          <w:b/>
          <w:bCs/>
          <w:sz w:val="28"/>
          <w:szCs w:val="18"/>
          <w:lang w:val="hy-AM"/>
        </w:rPr>
      </w:pPr>
    </w:p>
    <w:p w14:paraId="4BFC42D4" w14:textId="382E5114"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402BA4A7"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F552CC">
        <w:rPr>
          <w:rFonts w:ascii="GHEA Grapalat" w:hAnsi="GHEA Grapalat"/>
          <w:b/>
          <w:sz w:val="24"/>
          <w:szCs w:val="24"/>
        </w:rPr>
        <w:t>EQ-BMAShDzB-26/12</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0"/>
        <w:t>*</w:t>
      </w:r>
    </w:p>
    <w:p w14:paraId="40EB1557"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E5A91">
      <w:pPr>
        <w:widowControl w:val="0"/>
        <w:spacing w:after="160"/>
        <w:ind w:left="567" w:right="565"/>
        <w:jc w:val="center"/>
        <w:rPr>
          <w:rFonts w:ascii="GHEA Grapalat" w:hAnsi="GHEA Grapalat"/>
          <w:b/>
        </w:rPr>
      </w:pPr>
    </w:p>
    <w:p w14:paraId="1FA3B59C"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DAA3981" w:rsidR="00BF7253" w:rsidRPr="00D24CB5"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13760" w:rsidRPr="00813760">
        <w:rPr>
          <w:rFonts w:ascii="GHEA Grapalat" w:eastAsiaTheme="minorHAnsi" w:hAnsi="GHEA Grapalat" w:cstheme="minorBidi"/>
          <w:b/>
          <w:bCs/>
        </w:rPr>
        <w:t>сто двадцать</w:t>
      </w:r>
      <w:r w:rsidR="00813760" w:rsidRPr="00813760">
        <w:rPr>
          <w:rFonts w:ascii="GHEA Grapalat" w:hAnsi="GHEA Grapalat"/>
          <w:b/>
          <w:bCs/>
          <w:i/>
          <w:sz w:val="20"/>
          <w:szCs w:val="20"/>
        </w:rPr>
        <w:t xml:space="preserve"> </w:t>
      </w:r>
      <w:r w:rsidRPr="00813760">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lastRenderedPageBreak/>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788334BD" w14:textId="77777777" w:rsidR="00260163" w:rsidRPr="00B138F3" w:rsidRDefault="00260163" w:rsidP="00B46D58">
      <w:pPr>
        <w:widowControl w:val="0"/>
        <w:spacing w:after="160"/>
        <w:ind w:left="567" w:right="565"/>
        <w:jc w:val="center"/>
        <w:rPr>
          <w:rFonts w:ascii="GHEA Grapalat" w:hAnsi="GHEA Grapalat"/>
          <w:b/>
        </w:rPr>
      </w:pPr>
    </w:p>
    <w:p w14:paraId="5C8B3031" w14:textId="77777777" w:rsidR="00CF2692" w:rsidRPr="00B138F3" w:rsidRDefault="00CF2692" w:rsidP="00B46D58">
      <w:pPr>
        <w:widowControl w:val="0"/>
        <w:spacing w:after="160"/>
        <w:ind w:left="567" w:right="565"/>
        <w:jc w:val="center"/>
        <w:rPr>
          <w:rFonts w:ascii="GHEA Grapalat" w:hAnsi="GHEA Grapalat"/>
          <w:b/>
        </w:rPr>
      </w:pPr>
    </w:p>
    <w:p w14:paraId="62C4B99D" w14:textId="77777777" w:rsidR="00CF2692" w:rsidRPr="00B138F3" w:rsidRDefault="00CF2692" w:rsidP="00B46D58">
      <w:pPr>
        <w:widowControl w:val="0"/>
        <w:spacing w:after="160"/>
        <w:ind w:left="567" w:right="565"/>
        <w:jc w:val="center"/>
        <w:rPr>
          <w:rFonts w:ascii="GHEA Grapalat" w:hAnsi="GHEA Grapalat"/>
          <w:b/>
        </w:rPr>
      </w:pPr>
    </w:p>
    <w:p w14:paraId="3011B8DE" w14:textId="77777777" w:rsidR="00CF2692" w:rsidRPr="00B138F3" w:rsidRDefault="00CF2692" w:rsidP="00B46D58">
      <w:pPr>
        <w:widowControl w:val="0"/>
        <w:spacing w:after="160"/>
        <w:ind w:left="567" w:right="565"/>
        <w:jc w:val="center"/>
        <w:rPr>
          <w:rFonts w:ascii="GHEA Grapalat" w:hAnsi="GHEA Grapalat"/>
          <w:b/>
        </w:rPr>
      </w:pPr>
    </w:p>
    <w:p w14:paraId="5FE0619A" w14:textId="77777777" w:rsidR="001005B0" w:rsidRPr="00C715FB" w:rsidRDefault="007B3F5F" w:rsidP="001005B0">
      <w:pPr>
        <w:widowControl w:val="0"/>
        <w:spacing w:after="160"/>
        <w:ind w:firstLine="567"/>
        <w:jc w:val="right"/>
        <w:rPr>
          <w:rFonts w:ascii="GHEA Grapalat" w:hAnsi="GHEA Grapalat"/>
          <w:b/>
        </w:rPr>
      </w:pPr>
      <w:r w:rsidRPr="00C715FB">
        <w:rPr>
          <w:rFonts w:ascii="GHEA Grapalat" w:hAnsi="GHEA Grapalat"/>
          <w:b/>
        </w:rPr>
        <w:lastRenderedPageBreak/>
        <w:t>Приложение № 4</w:t>
      </w:r>
    </w:p>
    <w:p w14:paraId="3E0D4AB5" w14:textId="0ECAC1C5" w:rsidR="007B3F5F" w:rsidRPr="00C715FB" w:rsidRDefault="007B3F5F" w:rsidP="001005B0">
      <w:pPr>
        <w:widowControl w:val="0"/>
        <w:spacing w:after="16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F552CC">
        <w:rPr>
          <w:rFonts w:ascii="GHEA Grapalat" w:hAnsi="GHEA Grapalat"/>
          <w:b/>
        </w:rPr>
        <w:t>EQ-BMAShDzB-26/12</w:t>
      </w:r>
      <w:r w:rsidRPr="00C715FB">
        <w:rPr>
          <w:rFonts w:ascii="GHEA Grapalat" w:hAnsi="GHEA Grapalat"/>
          <w:b/>
        </w:rPr>
        <w:t>"</w:t>
      </w:r>
      <w:r w:rsidRPr="00C715FB">
        <w:rPr>
          <w:rStyle w:val="FootnoteReference"/>
          <w:rFonts w:ascii="GHEA Grapalat" w:hAnsi="GHEA Grapalat"/>
          <w:b/>
        </w:rPr>
        <w:footnoteReference w:customMarkFollows="1" w:id="21"/>
        <w:t>*</w:t>
      </w:r>
    </w:p>
    <w:p w14:paraId="1EF7D29B" w14:textId="77777777" w:rsidR="002A4554" w:rsidRPr="00C715FB" w:rsidRDefault="002A4554" w:rsidP="0016001A">
      <w:pPr>
        <w:pStyle w:val="BodyTextIndent3"/>
        <w:widowControl w:val="0"/>
        <w:spacing w:after="160" w:line="240" w:lineRule="auto"/>
        <w:jc w:val="center"/>
        <w:rPr>
          <w:rFonts w:ascii="GHEA Grapalat" w:hAnsi="GHEA Grapalat"/>
          <w:sz w:val="24"/>
          <w:szCs w:val="24"/>
        </w:rPr>
      </w:pPr>
    </w:p>
    <w:p w14:paraId="24573769" w14:textId="77777777" w:rsidR="0016001A" w:rsidRPr="00C715FB" w:rsidRDefault="0016001A" w:rsidP="0016001A">
      <w:pPr>
        <w:pStyle w:val="BodyTextIndent3"/>
        <w:widowControl w:val="0"/>
        <w:spacing w:after="160"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7B3F5F">
      <w:pPr>
        <w:widowControl w:val="0"/>
        <w:spacing w:after="16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p>
    <w:p w14:paraId="180DE8B7"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406DC2">
      <w:pPr>
        <w:pStyle w:val="NormalWeb"/>
        <w:shd w:val="clear" w:color="auto" w:fill="FFFFFF"/>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w:t>
      </w:r>
      <w:r w:rsidRPr="00C715FB">
        <w:rPr>
          <w:rFonts w:ascii="GHEA Grapalat" w:eastAsiaTheme="minorHAnsi" w:hAnsi="GHEA Grapalat" w:cstheme="minorBidi"/>
        </w:rPr>
        <w:lastRenderedPageBreak/>
        <w:t xml:space="preserve">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F6EB4">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7B3F5F">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7B3F5F">
      <w:pPr>
        <w:pStyle w:val="NormalWeb"/>
        <w:shd w:val="clear" w:color="auto" w:fill="FFFFFF"/>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00702A06"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223B2F8F"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B46D58">
      <w:pPr>
        <w:widowControl w:val="0"/>
        <w:spacing w:after="160"/>
        <w:ind w:left="567" w:right="565"/>
        <w:jc w:val="center"/>
        <w:rPr>
          <w:rFonts w:ascii="GHEA Grapalat" w:hAnsi="GHEA Grapalat"/>
          <w:b/>
        </w:rPr>
      </w:pPr>
    </w:p>
    <w:p w14:paraId="7AA9742F" w14:textId="77777777" w:rsidR="00CF2692" w:rsidRPr="00C715FB" w:rsidRDefault="00CF2692" w:rsidP="00B46D58">
      <w:pPr>
        <w:widowControl w:val="0"/>
        <w:spacing w:after="160"/>
        <w:ind w:left="567" w:right="565"/>
        <w:jc w:val="center"/>
        <w:rPr>
          <w:rFonts w:ascii="GHEA Grapalat" w:hAnsi="GHEA Grapalat"/>
          <w:b/>
        </w:rPr>
      </w:pPr>
    </w:p>
    <w:p w14:paraId="51DB381E" w14:textId="77777777" w:rsidR="007B3F5F" w:rsidRPr="00C715FB" w:rsidRDefault="007B3F5F" w:rsidP="00B46D58">
      <w:pPr>
        <w:widowControl w:val="0"/>
        <w:spacing w:after="160"/>
        <w:ind w:left="567" w:right="565"/>
        <w:jc w:val="center"/>
        <w:rPr>
          <w:rFonts w:ascii="GHEA Grapalat" w:hAnsi="GHEA Grapalat"/>
          <w:b/>
        </w:rPr>
      </w:pPr>
    </w:p>
    <w:p w14:paraId="6204B947" w14:textId="77777777" w:rsidR="00CF2692" w:rsidRPr="00C715FB" w:rsidRDefault="00CF2692" w:rsidP="00B46D58">
      <w:pPr>
        <w:widowControl w:val="0"/>
        <w:spacing w:after="160"/>
        <w:ind w:left="567" w:right="565"/>
        <w:jc w:val="center"/>
        <w:rPr>
          <w:rFonts w:ascii="GHEA Grapalat" w:hAnsi="GHEA Grapalat"/>
          <w:b/>
        </w:rPr>
      </w:pPr>
    </w:p>
    <w:p w14:paraId="6883EB0D" w14:textId="51421C69" w:rsidR="00CB2230" w:rsidRPr="00C715FB" w:rsidRDefault="00CB2230">
      <w:pPr>
        <w:rPr>
          <w:rFonts w:ascii="GHEA Grapalat" w:hAnsi="GHEA Grapalat"/>
          <w:b/>
        </w:rPr>
      </w:pPr>
    </w:p>
    <w:p w14:paraId="27DD4018" w14:textId="77777777" w:rsidR="001F6F04" w:rsidRPr="00C715FB" w:rsidRDefault="001F6F04" w:rsidP="001F6F04">
      <w:pPr>
        <w:widowControl w:val="0"/>
        <w:spacing w:after="160"/>
        <w:ind w:firstLine="567"/>
        <w:jc w:val="right"/>
        <w:rPr>
          <w:rFonts w:ascii="GHEA Grapalat" w:hAnsi="GHEA Grapalat"/>
          <w:b/>
        </w:rPr>
      </w:pPr>
      <w:r w:rsidRPr="00C715FB">
        <w:rPr>
          <w:rFonts w:ascii="GHEA Grapalat" w:hAnsi="GHEA Grapalat"/>
          <w:b/>
        </w:rPr>
        <w:t>Приложение № 4.1</w:t>
      </w:r>
    </w:p>
    <w:p w14:paraId="6DF0A18C" w14:textId="0CF3B9DE" w:rsidR="001F6F04" w:rsidRPr="00C715FB" w:rsidRDefault="001F6F04" w:rsidP="001F6F04">
      <w:pPr>
        <w:widowControl w:val="0"/>
        <w:spacing w:after="16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F552CC">
        <w:rPr>
          <w:rFonts w:ascii="GHEA Grapalat" w:hAnsi="GHEA Grapalat"/>
          <w:b/>
        </w:rPr>
        <w:t>EQ-BMAShDzB-26/12</w:t>
      </w:r>
      <w:r w:rsidRPr="00C715FB">
        <w:rPr>
          <w:rFonts w:ascii="GHEA Grapalat" w:hAnsi="GHEA Grapalat"/>
          <w:b/>
        </w:rPr>
        <w:t>"</w:t>
      </w:r>
      <w:r w:rsidRPr="00C715FB">
        <w:rPr>
          <w:rStyle w:val="FootnoteReference"/>
          <w:rFonts w:ascii="GHEA Grapalat" w:hAnsi="GHEA Grapalat"/>
          <w:b/>
          <w:sz w:val="36"/>
          <w:szCs w:val="36"/>
        </w:rPr>
        <w:footnoteReference w:customMarkFollows="1" w:id="22"/>
        <w:t>*</w:t>
      </w:r>
    </w:p>
    <w:p w14:paraId="437266FA" w14:textId="77777777" w:rsidR="00520508" w:rsidRPr="00C715FB" w:rsidRDefault="00520508" w:rsidP="00520508">
      <w:pPr>
        <w:pStyle w:val="BodyTextIndent3"/>
        <w:widowControl w:val="0"/>
        <w:spacing w:after="160"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520508">
      <w:pPr>
        <w:widowControl w:val="0"/>
        <w:spacing w:after="16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52050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520508">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52050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520508">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520508">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52050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52050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p>
    <w:p w14:paraId="6C520112" w14:textId="77777777" w:rsidR="00EB1A78" w:rsidRPr="00C715FB" w:rsidRDefault="00EB1A78" w:rsidP="00EB1A78">
      <w:pPr>
        <w:pStyle w:val="NormalWeb"/>
        <w:shd w:val="clear" w:color="auto" w:fill="FFFFFF"/>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D47545">
      <w:pPr>
        <w:pStyle w:val="NormalWeb"/>
        <w:shd w:val="clear" w:color="auto" w:fill="FFFFFF"/>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183022">
      <w:pPr>
        <w:pStyle w:val="NormalWeb"/>
        <w:shd w:val="clear" w:color="auto" w:fill="FFFFFF"/>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52050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520508">
      <w:pPr>
        <w:pStyle w:val="NormalWeb"/>
        <w:shd w:val="clear" w:color="auto" w:fill="FFFFFF"/>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46593A3F"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5613D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C76CDB5" w14:textId="77777777" w:rsidR="000B740C" w:rsidRPr="00572A57" w:rsidRDefault="000B740C" w:rsidP="000B740C">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74BE8EC3" w14:textId="6EE7DD68" w:rsidR="000B740C" w:rsidRPr="00594D27" w:rsidRDefault="000B740C" w:rsidP="000B740C">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sidR="00F552CC">
        <w:rPr>
          <w:rFonts w:ascii="GHEA Grapalat" w:hAnsi="GHEA Grapalat"/>
          <w:b/>
          <w:i/>
          <w:sz w:val="22"/>
          <w:szCs w:val="22"/>
        </w:rPr>
        <w:t>EQ-BMAShDzB-26/12</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3"/>
        <w:t>*</w:t>
      </w:r>
    </w:p>
    <w:p w14:paraId="4D77D257" w14:textId="77777777" w:rsidR="000B740C" w:rsidRPr="00B138F3" w:rsidRDefault="000B740C" w:rsidP="000B740C">
      <w:pPr>
        <w:widowControl w:val="0"/>
        <w:spacing w:after="160"/>
        <w:jc w:val="center"/>
        <w:rPr>
          <w:rFonts w:ascii="GHEA Grapalat" w:hAnsi="GHEA Grapalat"/>
          <w:b/>
          <w:sz w:val="22"/>
          <w:szCs w:val="22"/>
        </w:rPr>
      </w:pPr>
    </w:p>
    <w:p w14:paraId="08CD250E" w14:textId="77777777" w:rsidR="000B740C" w:rsidRPr="00B138F3" w:rsidRDefault="000B740C" w:rsidP="000B740C">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1134E92" w14:textId="77777777" w:rsidR="000B740C" w:rsidRPr="00B138F3" w:rsidRDefault="000B740C" w:rsidP="000B740C">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B740C" w:rsidRPr="00B138F3" w14:paraId="0E010D72" w14:textId="77777777" w:rsidTr="00CD796B">
        <w:tc>
          <w:tcPr>
            <w:tcW w:w="4786" w:type="dxa"/>
          </w:tcPr>
          <w:p w14:paraId="1CBA11A1" w14:textId="77777777" w:rsidR="000B740C" w:rsidRPr="00B138F3" w:rsidRDefault="000B740C" w:rsidP="00CD796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943181E" w14:textId="77777777" w:rsidR="000B740C" w:rsidRPr="00B138F3" w:rsidRDefault="000B740C" w:rsidP="00CD796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4"/>
              <w:t>**</w:t>
            </w:r>
          </w:p>
        </w:tc>
      </w:tr>
    </w:tbl>
    <w:p w14:paraId="596D7A05" w14:textId="77777777" w:rsidR="000B740C" w:rsidRPr="00B138F3" w:rsidRDefault="000B740C" w:rsidP="000B740C">
      <w:pPr>
        <w:widowControl w:val="0"/>
        <w:spacing w:after="160"/>
        <w:rPr>
          <w:rFonts w:ascii="GHEA Grapalat" w:hAnsi="GHEA Grapalat" w:cs="GHEA Grapalat"/>
          <w:b/>
          <w:sz w:val="22"/>
          <w:szCs w:val="22"/>
        </w:rPr>
      </w:pPr>
    </w:p>
    <w:p w14:paraId="57EF0714" w14:textId="77777777" w:rsidR="000B740C" w:rsidRPr="00B138F3" w:rsidRDefault="000B740C" w:rsidP="000B740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7EF6E60" w14:textId="77777777" w:rsidR="000B740C" w:rsidRPr="00B138F3" w:rsidRDefault="000B740C" w:rsidP="000B740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769FFC4" w14:textId="77777777" w:rsidR="000B740C" w:rsidRPr="00B138F3" w:rsidRDefault="000B740C" w:rsidP="000B740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885C019" w14:textId="77777777" w:rsidR="000B740C" w:rsidRPr="00B138F3" w:rsidRDefault="000B740C" w:rsidP="000B740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E2733E9" w14:textId="77777777" w:rsidR="000B740C" w:rsidRPr="00B138F3" w:rsidRDefault="000B740C" w:rsidP="000B740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FF274C" w14:textId="77777777" w:rsidR="000B740C" w:rsidRPr="00B138F3" w:rsidRDefault="000B740C" w:rsidP="000B74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793442F" w14:textId="77777777" w:rsidR="000B740C" w:rsidRPr="00B138F3" w:rsidRDefault="000B740C" w:rsidP="000B740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7AB940B" w14:textId="77777777" w:rsidR="000B740C" w:rsidRPr="00B138F3" w:rsidRDefault="000B740C" w:rsidP="000B740C">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C5B4315" w14:textId="77777777" w:rsidR="000B740C" w:rsidRPr="00B138F3" w:rsidRDefault="000B740C" w:rsidP="000B740C">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4297BB6" w14:textId="77777777" w:rsidR="000B740C" w:rsidRPr="00B138F3" w:rsidRDefault="000B740C" w:rsidP="000B740C">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7BAAFE" w14:textId="77777777" w:rsidR="000B740C" w:rsidRPr="00B138F3" w:rsidRDefault="000B740C" w:rsidP="000B74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5B9CC1"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29960B9"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204D0F"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9069A"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BF1DBC"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E47C55"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8283DA"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08F3CD"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B7DBC63"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B115A8"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9892E4"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80BE4" w14:textId="77777777" w:rsidR="000B740C" w:rsidRPr="00185BB2" w:rsidRDefault="000B740C" w:rsidP="000B740C">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67FD2C93" w14:textId="77777777" w:rsidR="000B740C" w:rsidRPr="00B138F3" w:rsidRDefault="000B740C" w:rsidP="000B740C">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A40241"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76550"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9F65E8B" w14:textId="77777777" w:rsidR="000B740C" w:rsidRPr="00B138F3" w:rsidDel="00A13215"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B95C1FA" w14:textId="77777777" w:rsidR="000B740C" w:rsidRPr="00EC1F84" w:rsidRDefault="000B740C" w:rsidP="000B74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3F7899" w14:textId="77777777" w:rsidR="000B740C" w:rsidRPr="00B138F3" w:rsidRDefault="000B740C" w:rsidP="000B740C">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026B2F" w14:textId="77777777" w:rsidR="000B740C" w:rsidRPr="00CC28E2" w:rsidRDefault="000B740C" w:rsidP="000B740C">
      <w:pPr>
        <w:widowControl w:val="0"/>
        <w:jc w:val="both"/>
        <w:rPr>
          <w:rFonts w:ascii="GHEA Grapalat" w:hAnsi="GHEA Grapalat"/>
          <w:sz w:val="22"/>
          <w:szCs w:val="22"/>
        </w:rPr>
      </w:pPr>
      <w:r w:rsidRPr="00CC28E2">
        <w:rPr>
          <w:rFonts w:ascii="GHEA Grapalat" w:hAnsi="GHEA Grapalat"/>
          <w:sz w:val="22"/>
          <w:szCs w:val="22"/>
        </w:rPr>
        <w:lastRenderedPageBreak/>
        <w:t>_____________________________________</w:t>
      </w:r>
    </w:p>
    <w:p w14:paraId="40D6CF9A" w14:textId="77777777" w:rsidR="000B740C" w:rsidRPr="00CC28E2" w:rsidRDefault="000B740C" w:rsidP="000B740C">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0BE72582" w14:textId="77777777" w:rsidR="000B740C" w:rsidRPr="00CC28E2" w:rsidRDefault="000B740C" w:rsidP="000B740C">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D96A88B" w14:textId="77777777" w:rsidR="000B740C" w:rsidRPr="00CC28E2" w:rsidRDefault="000B740C" w:rsidP="000B740C">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7CCBECD" w14:textId="77777777" w:rsidR="000B740C" w:rsidRPr="00CC28E2" w:rsidRDefault="000B740C" w:rsidP="000B740C">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4C0A44C" w14:textId="77777777" w:rsidR="000B740C" w:rsidRPr="00CC28E2" w:rsidRDefault="000B740C" w:rsidP="000B740C">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4D6BF20B" w14:textId="77777777" w:rsidR="000B740C" w:rsidRPr="00D847AB" w:rsidRDefault="000B740C" w:rsidP="000B740C">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316231" w14:textId="77777777" w:rsidR="000B740C" w:rsidRPr="00B138F3" w:rsidRDefault="000B740C" w:rsidP="000B740C">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E90D59C" w14:textId="77777777" w:rsidR="000B740C" w:rsidRDefault="000B740C" w:rsidP="000B740C">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355F730D" w14:textId="77777777" w:rsidR="000B740C" w:rsidRPr="00B138F3" w:rsidRDefault="000B740C" w:rsidP="000B740C">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9CD8819" w14:textId="77777777" w:rsidR="000B740C" w:rsidRDefault="000B740C" w:rsidP="000B740C">
      <w:pPr>
        <w:widowControl w:val="0"/>
        <w:spacing w:after="160"/>
        <w:ind w:right="4250"/>
        <w:rPr>
          <w:rFonts w:ascii="GHEA Grapalat" w:hAnsi="GHEA Grapalat"/>
          <w:sz w:val="22"/>
          <w:szCs w:val="22"/>
        </w:rPr>
      </w:pPr>
    </w:p>
    <w:p w14:paraId="4CEB00C5" w14:textId="77777777" w:rsidR="000B740C" w:rsidRPr="00B138F3" w:rsidRDefault="000B740C" w:rsidP="000B740C">
      <w:pPr>
        <w:widowControl w:val="0"/>
        <w:spacing w:after="160"/>
        <w:ind w:right="4250"/>
        <w:rPr>
          <w:rFonts w:ascii="GHEA Grapalat" w:hAnsi="GHEA Grapalat"/>
          <w:sz w:val="22"/>
          <w:szCs w:val="22"/>
        </w:rPr>
      </w:pPr>
    </w:p>
    <w:p w14:paraId="6E896FAA" w14:textId="77777777" w:rsidR="000B740C" w:rsidRPr="004D5A00" w:rsidRDefault="000B740C" w:rsidP="000B740C">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98DAE64" w14:textId="77777777" w:rsidR="000B740C" w:rsidRPr="004D5A00" w:rsidRDefault="000B740C" w:rsidP="000B740C">
      <w:pPr>
        <w:widowControl w:val="0"/>
        <w:tabs>
          <w:tab w:val="left" w:pos="1134"/>
        </w:tabs>
        <w:spacing w:after="160"/>
        <w:ind w:firstLine="567"/>
        <w:jc w:val="both"/>
        <w:rPr>
          <w:rFonts w:ascii="GHEA Grapalat" w:hAnsi="GHEA Grapalat"/>
          <w:sz w:val="22"/>
          <w:szCs w:val="22"/>
        </w:rPr>
      </w:pPr>
    </w:p>
    <w:p w14:paraId="3B67FFE1" w14:textId="77777777" w:rsidR="000B740C" w:rsidRPr="004D5A00" w:rsidRDefault="000B740C" w:rsidP="000B740C">
      <w:pPr>
        <w:widowControl w:val="0"/>
        <w:tabs>
          <w:tab w:val="left" w:pos="1134"/>
        </w:tabs>
        <w:spacing w:after="160"/>
        <w:ind w:firstLine="567"/>
        <w:jc w:val="both"/>
        <w:rPr>
          <w:rFonts w:ascii="GHEA Grapalat" w:hAnsi="GHEA Grapalat"/>
          <w:sz w:val="22"/>
          <w:szCs w:val="22"/>
        </w:rPr>
      </w:pPr>
    </w:p>
    <w:p w14:paraId="1FD03481" w14:textId="77777777" w:rsidR="000B740C" w:rsidRPr="004D5A00" w:rsidRDefault="000B740C" w:rsidP="000B740C">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740C" w:rsidRPr="00B138F3" w14:paraId="3744AF30"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B0392" w14:textId="77777777" w:rsidR="000B740C" w:rsidRPr="004D5A00" w:rsidRDefault="000B740C" w:rsidP="00CD796B">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B740C" w:rsidRPr="00B138F3" w14:paraId="1455F02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19249" w14:textId="77777777" w:rsidR="000B740C" w:rsidRPr="00B138F3" w:rsidRDefault="000B740C" w:rsidP="00CD796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0B740C" w:rsidRPr="00B138F3" w14:paraId="37AFAA8C"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B0F1D" w14:textId="77777777" w:rsidR="000B740C" w:rsidRPr="00B138F3" w:rsidRDefault="000B740C" w:rsidP="00CD796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B740C" w:rsidRPr="00B138F3" w14:paraId="376FCFB5"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E7C9F"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740C" w:rsidRPr="00B138F3" w14:paraId="679DFE88"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477"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740C" w:rsidRPr="00B138F3" w14:paraId="69CFF947"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A976D"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740C" w:rsidRPr="00B138F3" w14:paraId="5674B5D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AF9F9"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740C" w:rsidRPr="00B138F3" w14:paraId="4F7F3CA2"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1315A"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740C" w:rsidRPr="00B138F3" w14:paraId="1C3F29D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6051E"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B740C" w:rsidRPr="00B138F3" w14:paraId="68864528"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3E934"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740C" w:rsidRPr="00B138F3" w14:paraId="6E71445D"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80480"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B740C" w:rsidRPr="00B138F3" w14:paraId="062D82DD"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8A7E4"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B740C" w:rsidRPr="00B138F3" w14:paraId="397E5E85"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21222"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B740C" w:rsidRPr="00B138F3" w14:paraId="64776FA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E8B0"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740C" w:rsidRPr="00B138F3" w14:paraId="6A62439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2E043"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740C" w:rsidRPr="00B138F3" w14:paraId="3B70BBDE"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76B6B"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740C" w:rsidRPr="00B138F3" w14:paraId="3BB5BF4D"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3FEE0"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B740C" w:rsidRPr="00B138F3" w14:paraId="2213EF60"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4678C46A"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740C" w:rsidRPr="00B138F3" w14:paraId="45C1972D"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2F9AF"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740C" w:rsidRPr="00B138F3" w14:paraId="31C4669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62B4" w14:textId="77777777" w:rsidR="000B740C" w:rsidRPr="00B138F3" w:rsidRDefault="000B740C" w:rsidP="00CD796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740C" w:rsidRPr="00B138F3" w14:paraId="453A138F" w14:textId="77777777" w:rsidTr="00CD796B">
        <w:trPr>
          <w:trHeight w:val="3234"/>
        </w:trPr>
        <w:tc>
          <w:tcPr>
            <w:tcW w:w="5616" w:type="dxa"/>
            <w:tcBorders>
              <w:top w:val="nil"/>
              <w:left w:val="single" w:sz="4" w:space="0" w:color="auto"/>
              <w:bottom w:val="single" w:sz="4" w:space="0" w:color="auto"/>
              <w:right w:val="single" w:sz="4" w:space="0" w:color="auto"/>
            </w:tcBorders>
            <w:noWrap/>
            <w:vAlign w:val="bottom"/>
          </w:tcPr>
          <w:p w14:paraId="569F6D9D" w14:textId="77777777" w:rsidR="000B740C" w:rsidRPr="00B138F3" w:rsidRDefault="000B740C" w:rsidP="00CD796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3D0EEE" w14:textId="77777777" w:rsidR="000B740C" w:rsidRPr="00B138F3" w:rsidRDefault="000B740C" w:rsidP="00CD796B">
            <w:pPr>
              <w:widowControl w:val="0"/>
              <w:spacing w:after="160"/>
              <w:rPr>
                <w:rFonts w:ascii="GHEA Grapalat" w:hAnsi="GHEA Grapalat" w:cs="Sylfaen"/>
              </w:rPr>
            </w:pPr>
          </w:p>
          <w:p w14:paraId="6A7293B4" w14:textId="77777777" w:rsidR="000B740C" w:rsidRPr="00B138F3" w:rsidRDefault="000B740C" w:rsidP="00CD796B">
            <w:pPr>
              <w:widowControl w:val="0"/>
              <w:spacing w:after="160"/>
              <w:jc w:val="right"/>
              <w:rPr>
                <w:rFonts w:ascii="GHEA Grapalat" w:hAnsi="GHEA Grapalat" w:cs="Tahoma"/>
              </w:rPr>
            </w:pPr>
            <w:r w:rsidRPr="00B138F3">
              <w:rPr>
                <w:rFonts w:ascii="GHEA Grapalat" w:hAnsi="GHEA Grapalat"/>
              </w:rPr>
              <w:t>/____________________/</w:t>
            </w:r>
          </w:p>
          <w:p w14:paraId="48995906" w14:textId="77777777" w:rsidR="000B740C" w:rsidRPr="00B138F3" w:rsidRDefault="000B740C" w:rsidP="00CD796B">
            <w:pPr>
              <w:widowControl w:val="0"/>
              <w:spacing w:after="160"/>
              <w:rPr>
                <w:rFonts w:ascii="GHEA Grapalat" w:hAnsi="GHEA Grapalat" w:cs="Sylfaen"/>
              </w:rPr>
            </w:pPr>
          </w:p>
          <w:p w14:paraId="3DF925F4"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/____________________/</w:t>
            </w:r>
          </w:p>
          <w:p w14:paraId="1A31D543" w14:textId="77777777" w:rsidR="000B740C" w:rsidRPr="00B138F3" w:rsidRDefault="000B740C" w:rsidP="00CD796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4CF3A18" w14:textId="77777777" w:rsidR="000B740C" w:rsidRPr="00B138F3" w:rsidRDefault="000B740C" w:rsidP="00CD796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CF45A87" w14:textId="77777777" w:rsidR="000B740C" w:rsidRPr="00B138F3" w:rsidRDefault="000B740C" w:rsidP="00CD796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5419C2C" w14:textId="77777777" w:rsidR="000B740C" w:rsidRPr="00B138F3" w:rsidRDefault="000B740C" w:rsidP="00CD796B">
            <w:pPr>
              <w:widowControl w:val="0"/>
              <w:spacing w:after="160"/>
              <w:rPr>
                <w:rFonts w:ascii="GHEA Grapalat" w:hAnsi="GHEA Grapalat" w:cs="Sylfaen"/>
              </w:rPr>
            </w:pPr>
          </w:p>
          <w:p w14:paraId="2111277E"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/____________________/</w:t>
            </w:r>
          </w:p>
          <w:p w14:paraId="2A24C8A5" w14:textId="77777777" w:rsidR="000B740C" w:rsidRPr="00B138F3" w:rsidRDefault="000B740C" w:rsidP="00CD796B">
            <w:pPr>
              <w:widowControl w:val="0"/>
              <w:spacing w:after="160"/>
              <w:jc w:val="right"/>
              <w:rPr>
                <w:rFonts w:ascii="GHEA Grapalat" w:hAnsi="GHEA Grapalat" w:cs="Tahoma"/>
              </w:rPr>
            </w:pPr>
          </w:p>
          <w:p w14:paraId="60321A70"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/____________________/</w:t>
            </w:r>
          </w:p>
          <w:p w14:paraId="7D2D12E0" w14:textId="77777777" w:rsidR="000B740C" w:rsidRPr="00B138F3" w:rsidRDefault="000B740C" w:rsidP="00CD796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740C" w:rsidRPr="00B138F3" w14:paraId="718A0773"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600D3C46" w14:textId="77777777" w:rsidR="000B740C" w:rsidRPr="00B138F3" w:rsidRDefault="000B740C" w:rsidP="00CD796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CE35C6" w14:textId="77777777" w:rsidR="000B740C" w:rsidRPr="00B138F3" w:rsidRDefault="000B740C" w:rsidP="00CD796B">
            <w:pPr>
              <w:widowControl w:val="0"/>
              <w:spacing w:after="160"/>
              <w:rPr>
                <w:rFonts w:ascii="GHEA Grapalat" w:hAnsi="GHEA Grapalat"/>
              </w:rPr>
            </w:pPr>
          </w:p>
          <w:p w14:paraId="5FF1DFCB" w14:textId="77777777" w:rsidR="000B740C" w:rsidRPr="00B138F3" w:rsidRDefault="000B740C" w:rsidP="00CD796B">
            <w:pPr>
              <w:widowControl w:val="0"/>
              <w:jc w:val="right"/>
              <w:rPr>
                <w:rFonts w:ascii="GHEA Grapalat" w:hAnsi="GHEA Grapalat" w:cs="Tahoma"/>
              </w:rPr>
            </w:pPr>
            <w:r w:rsidRPr="00B138F3">
              <w:rPr>
                <w:rFonts w:ascii="GHEA Grapalat" w:hAnsi="GHEA Grapalat"/>
              </w:rPr>
              <w:t>/____________________/</w:t>
            </w:r>
          </w:p>
          <w:p w14:paraId="5D235A1E" w14:textId="77777777" w:rsidR="000B740C" w:rsidRPr="00B138F3" w:rsidRDefault="000B740C" w:rsidP="00CD796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4515E7" w14:textId="77777777" w:rsidR="000B740C" w:rsidRPr="00B138F3" w:rsidRDefault="000B740C" w:rsidP="00CD796B">
            <w:pPr>
              <w:widowControl w:val="0"/>
              <w:spacing w:after="160"/>
              <w:rPr>
                <w:rFonts w:ascii="GHEA Grapalat" w:hAnsi="GHEA Grapalat" w:cs="Tahoma"/>
              </w:rPr>
            </w:pPr>
          </w:p>
          <w:p w14:paraId="6566130F" w14:textId="77777777" w:rsidR="000B740C" w:rsidRPr="00B138F3" w:rsidRDefault="000B740C" w:rsidP="00CD796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7F625FB" w14:textId="77777777" w:rsidR="000B740C" w:rsidRPr="00B138F3" w:rsidRDefault="000B740C" w:rsidP="00CD796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BC781" w14:textId="77777777" w:rsidR="000B740C" w:rsidRPr="00B138F3" w:rsidRDefault="000B740C" w:rsidP="00CD796B">
            <w:pPr>
              <w:widowControl w:val="0"/>
              <w:spacing w:after="160"/>
              <w:rPr>
                <w:rFonts w:ascii="GHEA Grapalat" w:hAnsi="GHEA Grapalat" w:cs="Tahoma"/>
              </w:rPr>
            </w:pPr>
          </w:p>
          <w:p w14:paraId="19C177FB" w14:textId="77777777" w:rsidR="000B740C" w:rsidRPr="00B138F3" w:rsidRDefault="000B740C" w:rsidP="00CD796B">
            <w:pPr>
              <w:widowControl w:val="0"/>
              <w:jc w:val="right"/>
              <w:rPr>
                <w:rFonts w:ascii="GHEA Grapalat" w:hAnsi="GHEA Grapalat" w:cs="Tahoma"/>
              </w:rPr>
            </w:pPr>
            <w:r w:rsidRPr="00B138F3">
              <w:rPr>
                <w:rFonts w:ascii="GHEA Grapalat" w:hAnsi="GHEA Grapalat"/>
              </w:rPr>
              <w:t>/____________________/</w:t>
            </w:r>
          </w:p>
          <w:p w14:paraId="2E24A30A" w14:textId="77777777" w:rsidR="000B740C" w:rsidRPr="00B138F3" w:rsidRDefault="000B740C" w:rsidP="00CD796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E8F7BB7" w14:textId="77777777" w:rsidR="000B740C" w:rsidRPr="00B138F3" w:rsidRDefault="000B740C" w:rsidP="00CD796B">
            <w:pPr>
              <w:widowControl w:val="0"/>
              <w:spacing w:after="160"/>
              <w:rPr>
                <w:rFonts w:ascii="GHEA Grapalat" w:hAnsi="GHEA Grapalat" w:cs="Arial"/>
              </w:rPr>
            </w:pPr>
          </w:p>
        </w:tc>
      </w:tr>
      <w:tr w:rsidR="000B740C" w:rsidRPr="00B138F3" w14:paraId="6B0D7C69"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74CBD2A" w14:textId="77777777" w:rsidR="000B740C" w:rsidRPr="00B138F3" w:rsidRDefault="000B740C" w:rsidP="00CD796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601CDCC" w14:textId="77777777" w:rsidR="000B740C" w:rsidRPr="00B138F3" w:rsidRDefault="000B740C" w:rsidP="00CD796B">
            <w:pPr>
              <w:widowControl w:val="0"/>
              <w:spacing w:after="160"/>
              <w:rPr>
                <w:rFonts w:ascii="GHEA Grapalat" w:hAnsi="GHEA Grapalat" w:cs="Sylfaen"/>
              </w:rPr>
            </w:pPr>
          </w:p>
          <w:p w14:paraId="7E40E745" w14:textId="77777777" w:rsidR="000B740C" w:rsidRPr="00B138F3" w:rsidRDefault="000B740C" w:rsidP="00CD796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F52BF1" w14:textId="77777777" w:rsidR="000B740C" w:rsidRPr="00B138F3" w:rsidRDefault="000B740C" w:rsidP="00CD796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AA3895A" w14:textId="77777777" w:rsidR="000B740C" w:rsidRPr="00B138F3" w:rsidRDefault="000B740C" w:rsidP="00CD796B">
            <w:pPr>
              <w:widowControl w:val="0"/>
              <w:spacing w:after="160"/>
              <w:rPr>
                <w:rFonts w:ascii="GHEA Grapalat" w:hAnsi="GHEA Grapalat"/>
              </w:rPr>
            </w:pPr>
          </w:p>
          <w:p w14:paraId="7ED92280"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F6AC858" w14:textId="77777777" w:rsidR="000B740C" w:rsidRPr="00EC1F84" w:rsidRDefault="000B740C" w:rsidP="000B740C">
      <w:pPr>
        <w:widowControl w:val="0"/>
        <w:tabs>
          <w:tab w:val="left" w:pos="1134"/>
        </w:tabs>
        <w:spacing w:after="160"/>
        <w:ind w:firstLine="567"/>
        <w:jc w:val="both"/>
        <w:rPr>
          <w:rFonts w:ascii="GHEA Grapalat" w:hAnsi="GHEA Grapalat"/>
          <w:sz w:val="22"/>
          <w:szCs w:val="22"/>
        </w:rPr>
      </w:pPr>
    </w:p>
    <w:p w14:paraId="3E94D014" w14:textId="77777777" w:rsidR="000B740C" w:rsidRPr="00B138F3" w:rsidRDefault="000B740C" w:rsidP="000B740C">
      <w:pPr>
        <w:widowControl w:val="0"/>
        <w:spacing w:after="160"/>
        <w:jc w:val="center"/>
        <w:rPr>
          <w:rFonts w:ascii="GHEA Grapalat" w:hAnsi="GHEA Grapalat" w:cs="Sylfaen"/>
        </w:rPr>
      </w:pPr>
    </w:p>
    <w:p w14:paraId="6DFF6FB2" w14:textId="77777777" w:rsidR="000B740C" w:rsidRPr="00B138F3" w:rsidRDefault="000B740C" w:rsidP="000B740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6CF719" w14:textId="77777777" w:rsidR="000B740C" w:rsidRPr="00B138F3" w:rsidRDefault="000B740C" w:rsidP="000B740C">
      <w:pPr>
        <w:rPr>
          <w:rFonts w:ascii="GHEA Grapalat" w:hAnsi="GHEA Grapalat" w:cs="Sylfaen"/>
        </w:rPr>
      </w:pPr>
      <w:r w:rsidRPr="00B138F3">
        <w:rPr>
          <w:rFonts w:ascii="GHEA Grapalat" w:hAnsi="GHEA Grapalat" w:cs="Sylfaen"/>
        </w:rPr>
        <w:br w:type="page"/>
      </w:r>
    </w:p>
    <w:p w14:paraId="1E50689B" w14:textId="77777777" w:rsidR="000B740C" w:rsidRPr="00B138F3" w:rsidRDefault="000B740C" w:rsidP="000B740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740C" w:rsidRPr="00B138F3" w14:paraId="4945D74F"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2C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DDCB6DE"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602110"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E1486A"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A3F008"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3C67E8"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6AF2A4"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3EB62BC"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378203"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83A461"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B740C" w:rsidRPr="00B138F3" w14:paraId="1F6E27DC"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1C2C6"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9EDF0"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A9D905"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F75D92"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D9231"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0B740C" w:rsidRPr="00B138F3" w14:paraId="0CD9F2A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F66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28418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65D04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E22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389C8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B740C" w:rsidRPr="00B138F3" w14:paraId="2D7127C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E19F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775F98" w14:textId="77777777" w:rsidR="000B740C" w:rsidRPr="00B138F3" w:rsidRDefault="000B740C" w:rsidP="00CD796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9B008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A26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13DF7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B740C" w:rsidRPr="00B138F3" w14:paraId="5D7E056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0033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5738FB" w14:textId="77777777" w:rsidR="000B740C" w:rsidRPr="00B138F3" w:rsidRDefault="000B740C" w:rsidP="00CD796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1C84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D367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804C6D" w14:textId="77777777" w:rsidR="000B740C" w:rsidRPr="00B138F3" w:rsidRDefault="000B740C"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00C47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B740C" w:rsidRPr="00B138F3" w14:paraId="1361BAA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7FF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B791EE" w14:textId="77777777" w:rsidR="000B740C" w:rsidRPr="00B138F3" w:rsidRDefault="000B740C" w:rsidP="00CD796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96637D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83D6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D817D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169BB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3B84D9F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2E22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AB63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5CC00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FD64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0B9CA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B97D50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3D1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F6277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955F71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54A4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2E871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01514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16CCB83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3FC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FC3F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F267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2A08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A649D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6AB5C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0B740C" w:rsidRPr="00B138F3" w14:paraId="0B03DE0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3C17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EE0CD0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25D86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0D3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1FD5C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5A4B3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7C613A9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9D87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A0FA0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A3F6D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41875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1403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3A29C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5400485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18C6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143DAE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32A6F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B344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527C7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E8D5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0B740C" w:rsidRPr="00B138F3" w14:paraId="7E75677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613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150BE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976EBC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0B82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E51E6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CC7A1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34BD8A3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E9A7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48B27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2E34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06248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B389E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1E605B91"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C45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57C9B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3683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2EC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0BDE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65E71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65EC4DC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5923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6CE7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CD6D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0E4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FFDD1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080D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B740C" w:rsidRPr="00B138F3" w14:paraId="2BFBA2B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11E8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AC898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24657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48DB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CEAF3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2531F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B740C" w:rsidRPr="00B138F3" w14:paraId="7780A05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EC86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97A396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0F8401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BF83E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331A3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2C9BEF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21F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E6E99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C84A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8B34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22C41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23572D1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0A37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37BBE8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48567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B14B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C75EE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02E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4C173AF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8CE73" w14:textId="77777777" w:rsidR="000B740C" w:rsidRPr="00B138F3" w:rsidDel="0010680B"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C4F37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DB07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8A072" w14:textId="77777777" w:rsidR="000B740C" w:rsidRPr="00B138F3" w:rsidRDefault="000B740C"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A02AFA" w14:textId="77777777" w:rsidR="000B740C" w:rsidRPr="00B138F3" w:rsidRDefault="000B740C"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F9D926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078F7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0B740C" w:rsidRPr="00B138F3" w14:paraId="4FE208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102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FEED7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E85EF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41A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ED6987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A4875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8FA9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3FEBD75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EF0A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43B4A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77218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EC36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AA8A6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C584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F24555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B740C" w:rsidRPr="00B138F3" w14:paraId="5DF37C9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A09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A6A953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EB99C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73A9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B10724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0FCCE16" w14:textId="77777777" w:rsidR="000B740C" w:rsidRPr="00B138F3" w:rsidRDefault="000B740C"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ACF9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7BF85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B740C" w:rsidRPr="00B138F3" w14:paraId="0168938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0B73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3811EC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85BC4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5253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C0BF7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ED7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B740C" w:rsidRPr="00B138F3" w14:paraId="362F38D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126D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CF7A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65A15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A61F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BBDFE5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D39B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03A71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B740C" w:rsidRPr="00B138F3" w14:paraId="5729099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53FA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8749B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25160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BDFB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51638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638D1B"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35901BA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1DC5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4DEFE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FA7BD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EB78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83CBF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34FB0E"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0A3732A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DDA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C36A2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CBBC4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02911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83DF2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152B9F"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397172E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FEE5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88459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E3A47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8CFC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7023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DDEA48"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53DEEAE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918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4822A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667F9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D39A7A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E1D62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E0CB2B"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1C3BE63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6F8F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EABD8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476BA8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F24B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8F44C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EAC7C" w14:textId="77777777" w:rsidR="000B740C" w:rsidRPr="00B138F3" w:rsidRDefault="000B740C" w:rsidP="00CD796B">
            <w:pPr>
              <w:widowControl w:val="0"/>
              <w:spacing w:after="120"/>
              <w:jc w:val="center"/>
              <w:rPr>
                <w:rFonts w:ascii="GHEA Grapalat" w:hAnsi="GHEA Grapalat"/>
                <w:sz w:val="18"/>
                <w:szCs w:val="18"/>
              </w:rPr>
            </w:pPr>
          </w:p>
        </w:tc>
      </w:tr>
    </w:tbl>
    <w:p w14:paraId="20807E37" w14:textId="7C6D8533" w:rsidR="000B740C" w:rsidRDefault="000B740C" w:rsidP="00235549">
      <w:pPr>
        <w:widowControl w:val="0"/>
        <w:spacing w:after="160"/>
        <w:ind w:firstLine="567"/>
        <w:jc w:val="right"/>
        <w:rPr>
          <w:rFonts w:ascii="GHEA Grapalat" w:hAnsi="GHEA Grapalat"/>
          <w:b/>
        </w:rPr>
      </w:pPr>
    </w:p>
    <w:p w14:paraId="109BDF8E" w14:textId="46DBFEF6" w:rsidR="000B740C" w:rsidRDefault="000B740C" w:rsidP="00235549">
      <w:pPr>
        <w:widowControl w:val="0"/>
        <w:spacing w:after="160"/>
        <w:ind w:firstLine="567"/>
        <w:jc w:val="right"/>
        <w:rPr>
          <w:rFonts w:ascii="GHEA Grapalat" w:hAnsi="GHEA Grapalat"/>
          <w:b/>
        </w:rPr>
      </w:pPr>
    </w:p>
    <w:p w14:paraId="00D0FBF0" w14:textId="6C5DCE1F" w:rsidR="000B740C" w:rsidRDefault="000B740C" w:rsidP="00235549">
      <w:pPr>
        <w:widowControl w:val="0"/>
        <w:spacing w:after="160"/>
        <w:ind w:firstLine="567"/>
        <w:jc w:val="right"/>
        <w:rPr>
          <w:rFonts w:ascii="GHEA Grapalat" w:hAnsi="GHEA Grapalat"/>
          <w:b/>
        </w:rPr>
      </w:pPr>
    </w:p>
    <w:p w14:paraId="65B97458" w14:textId="16B14DBB" w:rsidR="000B740C" w:rsidRDefault="000B740C" w:rsidP="00235549">
      <w:pPr>
        <w:widowControl w:val="0"/>
        <w:spacing w:after="160"/>
        <w:ind w:firstLine="567"/>
        <w:jc w:val="right"/>
        <w:rPr>
          <w:rFonts w:ascii="GHEA Grapalat" w:hAnsi="GHEA Grapalat"/>
          <w:b/>
        </w:rPr>
      </w:pPr>
    </w:p>
    <w:p w14:paraId="2AFFB8C8" w14:textId="2F608CD3" w:rsidR="000B740C" w:rsidRDefault="000B740C" w:rsidP="00235549">
      <w:pPr>
        <w:widowControl w:val="0"/>
        <w:spacing w:after="160"/>
        <w:ind w:firstLine="567"/>
        <w:jc w:val="right"/>
        <w:rPr>
          <w:rFonts w:ascii="GHEA Grapalat" w:hAnsi="GHEA Grapalat"/>
          <w:b/>
        </w:rPr>
      </w:pPr>
    </w:p>
    <w:p w14:paraId="26074F06" w14:textId="016F60E4" w:rsidR="000B740C" w:rsidRDefault="000B740C" w:rsidP="00235549">
      <w:pPr>
        <w:widowControl w:val="0"/>
        <w:spacing w:after="160"/>
        <w:ind w:firstLine="567"/>
        <w:jc w:val="right"/>
        <w:rPr>
          <w:rFonts w:ascii="GHEA Grapalat" w:hAnsi="GHEA Grapalat"/>
          <w:b/>
        </w:rPr>
      </w:pPr>
    </w:p>
    <w:p w14:paraId="28E4B7C9" w14:textId="696B7342" w:rsidR="000B740C" w:rsidRDefault="000B740C" w:rsidP="00235549">
      <w:pPr>
        <w:widowControl w:val="0"/>
        <w:spacing w:after="160"/>
        <w:ind w:firstLine="567"/>
        <w:jc w:val="right"/>
        <w:rPr>
          <w:rFonts w:ascii="GHEA Grapalat" w:hAnsi="GHEA Grapalat"/>
          <w:b/>
        </w:rPr>
      </w:pPr>
    </w:p>
    <w:p w14:paraId="5A319D21" w14:textId="3C65DD98" w:rsidR="000B740C" w:rsidRDefault="000B740C" w:rsidP="00235549">
      <w:pPr>
        <w:widowControl w:val="0"/>
        <w:spacing w:after="160"/>
        <w:ind w:firstLine="567"/>
        <w:jc w:val="right"/>
        <w:rPr>
          <w:rFonts w:ascii="GHEA Grapalat" w:hAnsi="GHEA Grapalat"/>
          <w:b/>
        </w:rPr>
      </w:pPr>
    </w:p>
    <w:p w14:paraId="2AF2EB8F" w14:textId="44439089" w:rsidR="000B740C" w:rsidRDefault="000B740C" w:rsidP="00235549">
      <w:pPr>
        <w:widowControl w:val="0"/>
        <w:spacing w:after="160"/>
        <w:ind w:firstLine="567"/>
        <w:jc w:val="right"/>
        <w:rPr>
          <w:rFonts w:ascii="GHEA Grapalat" w:hAnsi="GHEA Grapalat"/>
          <w:b/>
        </w:rPr>
      </w:pPr>
    </w:p>
    <w:p w14:paraId="6F0CAB76" w14:textId="541AC9F3" w:rsidR="000B740C" w:rsidRDefault="000B740C" w:rsidP="00235549">
      <w:pPr>
        <w:widowControl w:val="0"/>
        <w:spacing w:after="160"/>
        <w:ind w:firstLine="567"/>
        <w:jc w:val="right"/>
        <w:rPr>
          <w:rFonts w:ascii="GHEA Grapalat" w:hAnsi="GHEA Grapalat"/>
          <w:b/>
        </w:rPr>
      </w:pPr>
    </w:p>
    <w:p w14:paraId="22C24153" w14:textId="1150E306" w:rsidR="000B740C" w:rsidRDefault="000B740C" w:rsidP="00235549">
      <w:pPr>
        <w:widowControl w:val="0"/>
        <w:spacing w:after="160"/>
        <w:ind w:firstLine="567"/>
        <w:jc w:val="right"/>
        <w:rPr>
          <w:rFonts w:ascii="GHEA Grapalat" w:hAnsi="GHEA Grapalat"/>
          <w:b/>
        </w:rPr>
      </w:pPr>
    </w:p>
    <w:p w14:paraId="672216CC" w14:textId="21D1841A" w:rsidR="000B740C" w:rsidRDefault="000B740C" w:rsidP="00235549">
      <w:pPr>
        <w:widowControl w:val="0"/>
        <w:spacing w:after="160"/>
        <w:ind w:firstLine="567"/>
        <w:jc w:val="right"/>
        <w:rPr>
          <w:rFonts w:ascii="GHEA Grapalat" w:hAnsi="GHEA Grapalat"/>
          <w:b/>
        </w:rPr>
      </w:pPr>
    </w:p>
    <w:p w14:paraId="7DC593D0" w14:textId="1FC47F83" w:rsidR="000B740C" w:rsidRDefault="000B740C" w:rsidP="00235549">
      <w:pPr>
        <w:widowControl w:val="0"/>
        <w:spacing w:after="160"/>
        <w:ind w:firstLine="567"/>
        <w:jc w:val="right"/>
        <w:rPr>
          <w:rFonts w:ascii="GHEA Grapalat" w:hAnsi="GHEA Grapalat"/>
          <w:b/>
        </w:rPr>
      </w:pPr>
    </w:p>
    <w:p w14:paraId="505C7C43" w14:textId="0717EE9C" w:rsidR="000B740C" w:rsidRDefault="000B740C" w:rsidP="00235549">
      <w:pPr>
        <w:widowControl w:val="0"/>
        <w:spacing w:after="160"/>
        <w:ind w:firstLine="567"/>
        <w:jc w:val="right"/>
        <w:rPr>
          <w:rFonts w:ascii="GHEA Grapalat" w:hAnsi="GHEA Grapalat"/>
          <w:b/>
        </w:rPr>
      </w:pPr>
    </w:p>
    <w:p w14:paraId="3C298919" w14:textId="207D674A" w:rsidR="000B740C" w:rsidRDefault="000B740C" w:rsidP="00235549">
      <w:pPr>
        <w:widowControl w:val="0"/>
        <w:spacing w:after="160"/>
        <w:ind w:firstLine="567"/>
        <w:jc w:val="right"/>
        <w:rPr>
          <w:rFonts w:ascii="GHEA Grapalat" w:hAnsi="GHEA Grapalat"/>
          <w:b/>
        </w:rPr>
      </w:pPr>
    </w:p>
    <w:p w14:paraId="05F0483F" w14:textId="6E103B80" w:rsidR="000B740C" w:rsidRDefault="000B740C" w:rsidP="00235549">
      <w:pPr>
        <w:widowControl w:val="0"/>
        <w:spacing w:after="160"/>
        <w:ind w:firstLine="567"/>
        <w:jc w:val="right"/>
        <w:rPr>
          <w:rFonts w:ascii="GHEA Grapalat" w:hAnsi="GHEA Grapalat"/>
          <w:b/>
        </w:rPr>
      </w:pPr>
    </w:p>
    <w:p w14:paraId="7FC79A8D" w14:textId="77777777" w:rsidR="000B740C" w:rsidRDefault="000B740C" w:rsidP="00235549">
      <w:pPr>
        <w:widowControl w:val="0"/>
        <w:spacing w:after="160"/>
        <w:ind w:firstLine="567"/>
        <w:jc w:val="right"/>
        <w:rPr>
          <w:rFonts w:ascii="GHEA Grapalat" w:hAnsi="GHEA Grapalat"/>
          <w:b/>
        </w:rPr>
      </w:pPr>
    </w:p>
    <w:p w14:paraId="787D01AA" w14:textId="15956CED"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EB5C6EC" w14:textId="5752C204"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F552CC">
        <w:rPr>
          <w:rFonts w:ascii="GHEA Grapalat" w:hAnsi="GHEA Grapalat"/>
          <w:b/>
          <w:sz w:val="24"/>
          <w:szCs w:val="24"/>
        </w:rPr>
        <w:t>EQ-BMAShDzB-26/12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5"/>
        <w:t>*</w:t>
      </w:r>
    </w:p>
    <w:p w14:paraId="4E9D48CA" w14:textId="77777777" w:rsidR="001005B0" w:rsidRPr="00B138F3" w:rsidRDefault="001005B0" w:rsidP="00B46D58">
      <w:pPr>
        <w:widowControl w:val="0"/>
        <w:spacing w:after="160"/>
        <w:ind w:left="567" w:right="565"/>
        <w:jc w:val="center"/>
        <w:rPr>
          <w:rFonts w:ascii="GHEA Grapalat" w:hAnsi="GHEA Grapalat"/>
          <w:b/>
        </w:rPr>
      </w:pPr>
    </w:p>
    <w:p w14:paraId="02FE4D5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B46D58">
      <w:pPr>
        <w:widowControl w:val="0"/>
        <w:spacing w:after="160"/>
        <w:ind w:left="567" w:right="565"/>
        <w:jc w:val="center"/>
        <w:rPr>
          <w:rFonts w:ascii="GHEA Grapalat" w:hAnsi="GHEA Grapalat"/>
          <w:b/>
        </w:rPr>
      </w:pPr>
    </w:p>
    <w:p w14:paraId="7B35EF5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14:paraId="08172D54"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B1A78">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14:paraId="61F855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A214C">
      <w:pPr>
        <w:widowControl w:val="0"/>
        <w:spacing w:after="160"/>
        <w:jc w:val="right"/>
        <w:rPr>
          <w:rFonts w:ascii="GHEA Grapalat" w:hAnsi="GHEA Grapalat"/>
          <w:i/>
        </w:rPr>
      </w:pPr>
    </w:p>
    <w:p w14:paraId="4F06D088" w14:textId="77777777" w:rsidR="00F331AD" w:rsidRPr="002A4554" w:rsidRDefault="00F331AD" w:rsidP="000A214C">
      <w:pPr>
        <w:widowControl w:val="0"/>
        <w:spacing w:after="160"/>
        <w:jc w:val="right"/>
        <w:rPr>
          <w:rFonts w:ascii="GHEA Grapalat" w:hAnsi="GHEA Grapalat"/>
          <w:i/>
        </w:rPr>
      </w:pPr>
    </w:p>
    <w:p w14:paraId="537ADB47" w14:textId="77777777" w:rsidR="00F331AD" w:rsidRPr="002A4554" w:rsidRDefault="00F331AD" w:rsidP="000A214C">
      <w:pPr>
        <w:widowControl w:val="0"/>
        <w:spacing w:after="160"/>
        <w:jc w:val="right"/>
        <w:rPr>
          <w:rFonts w:ascii="GHEA Grapalat" w:hAnsi="GHEA Grapalat"/>
          <w:i/>
        </w:rPr>
      </w:pPr>
    </w:p>
    <w:p w14:paraId="53CA6C92" w14:textId="77777777" w:rsidR="00E93F76" w:rsidRPr="00B138F3" w:rsidRDefault="00E93F76" w:rsidP="00E93F76">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7B3F89B" w14:textId="599995DE" w:rsidR="00E93F76" w:rsidRPr="00B138F3" w:rsidRDefault="00E93F76" w:rsidP="00E93F76">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t>под кодом "</w:t>
      </w:r>
      <w:r w:rsidR="00F552CC">
        <w:rPr>
          <w:rFonts w:ascii="GHEA Grapalat" w:hAnsi="GHEA Grapalat"/>
          <w:i/>
        </w:rPr>
        <w:t>EQ-BMAShDzB-26/12</w:t>
      </w:r>
      <w:r w:rsidRPr="00B138F3">
        <w:rPr>
          <w:rFonts w:ascii="GHEA Grapalat" w:hAnsi="GHEA Grapalat"/>
          <w:i/>
        </w:rPr>
        <w:t>"</w:t>
      </w:r>
      <w:r w:rsidRPr="00B138F3">
        <w:rPr>
          <w:rStyle w:val="FootnoteReference"/>
          <w:rFonts w:ascii="GHEA Grapalat" w:hAnsi="GHEA Grapalat"/>
          <w:i/>
        </w:rPr>
        <w:footnoteReference w:customMarkFollows="1" w:id="26"/>
        <w:t>*</w:t>
      </w:r>
    </w:p>
    <w:p w14:paraId="6E55046F" w14:textId="77777777" w:rsidR="00E93F76" w:rsidRPr="002A4554" w:rsidRDefault="00E93F76" w:rsidP="00E93F76">
      <w:pPr>
        <w:widowControl w:val="0"/>
        <w:spacing w:after="160"/>
        <w:jc w:val="center"/>
        <w:rPr>
          <w:rFonts w:ascii="GHEA Grapalat" w:hAnsi="GHEA Grapalat"/>
          <w:b/>
        </w:rPr>
      </w:pPr>
    </w:p>
    <w:p w14:paraId="4E980405" w14:textId="77777777" w:rsidR="00E93F76" w:rsidRPr="00B138F3" w:rsidRDefault="00E93F76" w:rsidP="00E93F76">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8DF0AA9" w14:textId="77777777" w:rsidR="00E93F76" w:rsidRPr="00B138F3" w:rsidRDefault="00E93F76" w:rsidP="00E93F76">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93F76" w:rsidRPr="00B138F3" w14:paraId="52BF37C5" w14:textId="77777777" w:rsidTr="00CD796B">
        <w:tc>
          <w:tcPr>
            <w:tcW w:w="4786" w:type="dxa"/>
          </w:tcPr>
          <w:p w14:paraId="5FA8BCE0" w14:textId="77777777" w:rsidR="00E93F76" w:rsidRPr="00B138F3" w:rsidRDefault="00E93F76" w:rsidP="00CD796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762C227" w14:textId="77777777" w:rsidR="00E93F76" w:rsidRPr="00B138F3" w:rsidRDefault="00E93F76" w:rsidP="00CD796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7"/>
              <w:t>**</w:t>
            </w:r>
          </w:p>
        </w:tc>
      </w:tr>
    </w:tbl>
    <w:p w14:paraId="0CCB6619" w14:textId="77777777" w:rsidR="00E93F76" w:rsidRPr="00B138F3" w:rsidRDefault="00E93F76" w:rsidP="00E93F76">
      <w:pPr>
        <w:widowControl w:val="0"/>
        <w:spacing w:after="160"/>
        <w:rPr>
          <w:rFonts w:ascii="GHEA Grapalat" w:hAnsi="GHEA Grapalat" w:cs="GHEA Grapalat"/>
          <w:b/>
        </w:rPr>
      </w:pPr>
    </w:p>
    <w:p w14:paraId="72188547" w14:textId="77777777" w:rsidR="00E93F76" w:rsidRPr="00B138F3" w:rsidRDefault="00E93F76" w:rsidP="00E93F7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BDD77A" w14:textId="77777777" w:rsidR="00E93F76" w:rsidRPr="00B138F3" w:rsidRDefault="00E93F76" w:rsidP="00E93F7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001F56" w14:textId="77777777" w:rsidR="00E93F76" w:rsidRPr="00B138F3" w:rsidRDefault="00E93F76" w:rsidP="00E93F7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BF130A" w14:textId="77777777" w:rsidR="00E93F76" w:rsidRPr="00B138F3" w:rsidRDefault="00E93F76" w:rsidP="00E93F7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34A3694" w14:textId="77777777" w:rsidR="00E93F76" w:rsidRPr="00B138F3" w:rsidRDefault="00E93F76" w:rsidP="00E93F7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1CC4B4" w14:textId="77777777" w:rsidR="00E93F76" w:rsidRPr="00572A57" w:rsidRDefault="00E93F76" w:rsidP="00E93F76">
      <w:pPr>
        <w:widowControl w:val="0"/>
        <w:spacing w:after="160"/>
        <w:jc w:val="center"/>
        <w:rPr>
          <w:rFonts w:ascii="GHEA Grapalat" w:hAnsi="GHEA Grapalat"/>
          <w:b/>
        </w:rPr>
      </w:pPr>
    </w:p>
    <w:p w14:paraId="47B2E776" w14:textId="77777777" w:rsidR="00E93F76" w:rsidRPr="00B138F3" w:rsidRDefault="00E93F76" w:rsidP="00E93F76">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5666AF1" w14:textId="77777777" w:rsidR="00E93F76" w:rsidRPr="00B138F3" w:rsidRDefault="00E93F76" w:rsidP="00E93F76">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5217306" w14:textId="77777777" w:rsidR="00E93F76" w:rsidRPr="00B138F3" w:rsidRDefault="00E93F76" w:rsidP="00E93F76">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F466DFE" w14:textId="77777777" w:rsidR="00E93F76" w:rsidRPr="00B138F3" w:rsidRDefault="00E93F76" w:rsidP="00E93F76">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BF687AF" w14:textId="77777777" w:rsidR="00E93F76" w:rsidRPr="00B138F3" w:rsidRDefault="00E93F76" w:rsidP="00E93F76">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BC01952"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39822FA"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828F88"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C955E1"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F09425"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702F93"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DDDF5F8"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731DD38"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009B09"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48A579"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F0100E0"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8B7D1F"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4BEFBF" w14:textId="77777777" w:rsidR="00E93F76" w:rsidRPr="00572A57" w:rsidRDefault="00E93F76" w:rsidP="00E93F76">
      <w:pPr>
        <w:widowControl w:val="0"/>
        <w:spacing w:after="160"/>
        <w:jc w:val="center"/>
        <w:rPr>
          <w:rFonts w:ascii="GHEA Grapalat" w:hAnsi="GHEA Grapalat"/>
          <w:b/>
        </w:rPr>
      </w:pPr>
    </w:p>
    <w:p w14:paraId="1A3931EE" w14:textId="77777777" w:rsidR="00E93F76" w:rsidRPr="00572A57" w:rsidRDefault="00E93F76" w:rsidP="00E93F76">
      <w:pPr>
        <w:widowControl w:val="0"/>
        <w:spacing w:after="160"/>
        <w:jc w:val="center"/>
        <w:rPr>
          <w:rFonts w:ascii="GHEA Grapalat" w:hAnsi="GHEA Grapalat"/>
          <w:b/>
        </w:rPr>
      </w:pPr>
    </w:p>
    <w:p w14:paraId="1F3D2C23" w14:textId="77777777" w:rsidR="00E93F76" w:rsidRPr="00572A57" w:rsidRDefault="00E93F76" w:rsidP="00E93F76">
      <w:pPr>
        <w:widowControl w:val="0"/>
        <w:spacing w:after="160"/>
        <w:jc w:val="center"/>
        <w:rPr>
          <w:rFonts w:ascii="GHEA Grapalat" w:hAnsi="GHEA Grapalat"/>
          <w:b/>
        </w:rPr>
      </w:pPr>
      <w:r w:rsidRPr="00B138F3">
        <w:rPr>
          <w:rFonts w:ascii="GHEA Grapalat" w:hAnsi="GHEA Grapalat"/>
          <w:b/>
        </w:rPr>
        <w:t>2. Иные условия</w:t>
      </w:r>
    </w:p>
    <w:p w14:paraId="08D308CB" w14:textId="77777777" w:rsidR="00E93F76" w:rsidRPr="00572A57" w:rsidRDefault="00E93F76" w:rsidP="00E93F76">
      <w:pPr>
        <w:widowControl w:val="0"/>
        <w:spacing w:after="160"/>
        <w:jc w:val="center"/>
        <w:rPr>
          <w:rFonts w:ascii="GHEA Grapalat" w:hAnsi="GHEA Grapalat" w:cs="GHEA Grapalat"/>
          <w:b/>
          <w:bCs/>
        </w:rPr>
      </w:pPr>
    </w:p>
    <w:p w14:paraId="23051190" w14:textId="77777777" w:rsidR="00E93F76" w:rsidRPr="00B138F3" w:rsidRDefault="00E93F76" w:rsidP="00E93F76">
      <w:pPr>
        <w:widowControl w:val="0"/>
        <w:tabs>
          <w:tab w:val="left" w:pos="1134"/>
        </w:tabs>
        <w:spacing w:after="160"/>
        <w:ind w:firstLine="567"/>
        <w:jc w:val="both"/>
        <w:rPr>
          <w:rFonts w:ascii="GHEA Grapalat" w:hAnsi="GHEA Grapalat"/>
        </w:rPr>
      </w:pPr>
      <w:r w:rsidRPr="00DC49CB">
        <w:rPr>
          <w:rFonts w:ascii="GHEA Grapalat" w:hAnsi="GHEA Grapalat"/>
        </w:rPr>
        <w:lastRenderedPageBreak/>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7F9589" w14:textId="77777777" w:rsidR="00E93F76" w:rsidRPr="002A4554" w:rsidRDefault="00E93F76" w:rsidP="00E93F76">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D986289"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A0923B2" w14:textId="77777777" w:rsidR="00E93F76" w:rsidRPr="00B138F3" w:rsidDel="00A13215"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AB3C4E" w14:textId="77777777" w:rsidR="00E93F76" w:rsidRPr="00B138F3" w:rsidRDefault="00E93F76" w:rsidP="00E93F76">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35519A" w14:textId="77777777" w:rsidR="00E93F76" w:rsidRPr="00B138F3" w:rsidRDefault="00E93F76" w:rsidP="00E93F76">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F8875E9"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012033E1"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B72F61C"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145872EE"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03DE2D7"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0134056F"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3C1370F"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666A1C14"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C42A92"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73A1EDD1"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62D4F68"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334C1296" w14:textId="77777777" w:rsidR="00E93F76" w:rsidRPr="00B138F3" w:rsidRDefault="00E93F76" w:rsidP="00E93F7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871DB1D" w14:textId="77777777" w:rsidR="00E93F76" w:rsidRPr="00B138F3" w:rsidRDefault="00E93F76" w:rsidP="00E93F76">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93F76" w:rsidRPr="00B138F3" w14:paraId="0CF8155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9A1D" w14:textId="77777777" w:rsidR="00E93F76" w:rsidRPr="00B138F3" w:rsidRDefault="00E93F76" w:rsidP="00CD796B">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93F76" w:rsidRPr="00B138F3" w14:paraId="25DAD83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6828B" w14:textId="77777777" w:rsidR="00E93F76" w:rsidRPr="00B138F3" w:rsidRDefault="00E93F76" w:rsidP="00CD796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93F76" w:rsidRPr="00B138F3" w14:paraId="154387E8"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5F8B8" w14:textId="77777777" w:rsidR="00E93F76" w:rsidRPr="00B138F3" w:rsidRDefault="00E93F76" w:rsidP="00CD796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93F76" w:rsidRPr="00B138F3" w14:paraId="5031B693"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199AF"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93F76" w:rsidRPr="00B138F3" w14:paraId="193A3770"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603BD"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93F76" w:rsidRPr="00B138F3" w14:paraId="2AA073FB"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D8BFE"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93F76" w:rsidRPr="00B138F3" w14:paraId="2EE677C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E1C74"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93F76" w:rsidRPr="00B138F3" w14:paraId="22CEC6E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E5E91"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3F76" w:rsidRPr="00B138F3" w14:paraId="19B6B27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07649"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93F76" w:rsidRPr="00B138F3" w14:paraId="70564016"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9B1CA"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3F76" w:rsidRPr="00B138F3" w14:paraId="7B1AF919"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848D"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93F76" w:rsidRPr="00B138F3" w14:paraId="46447DC9"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33927"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93F76" w:rsidRPr="00B138F3" w14:paraId="59B1A634"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6215"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93F76" w:rsidRPr="00B138F3" w14:paraId="73DDF58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20C49"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93F76" w:rsidRPr="00B138F3" w14:paraId="60E0E68B"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03D6B"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93F76" w:rsidRPr="00B138F3" w14:paraId="2E88F30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956F0"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93F76" w:rsidRPr="00B138F3" w14:paraId="4DE3D143"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4195"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93F76" w:rsidRPr="00B138F3" w14:paraId="20AAC069"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37DFD2E7"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93F76" w:rsidRPr="00B138F3" w14:paraId="25BD762A"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4437A"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93F76" w:rsidRPr="00B138F3" w14:paraId="51A2677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AF0BD" w14:textId="77777777" w:rsidR="00E93F76" w:rsidRPr="00B138F3" w:rsidRDefault="00E93F76" w:rsidP="00CD796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93F76" w:rsidRPr="00B138F3" w14:paraId="289C3D57"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E67195D" w14:textId="77777777" w:rsidR="00E93F76" w:rsidRPr="00B138F3" w:rsidRDefault="00E93F76" w:rsidP="00CD796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44F148" w14:textId="77777777" w:rsidR="00E93F76" w:rsidRPr="00B138F3" w:rsidRDefault="00E93F76" w:rsidP="00CD796B">
            <w:pPr>
              <w:widowControl w:val="0"/>
              <w:spacing w:after="160"/>
              <w:rPr>
                <w:rFonts w:ascii="GHEA Grapalat" w:hAnsi="GHEA Grapalat" w:cs="Sylfaen"/>
              </w:rPr>
            </w:pPr>
          </w:p>
          <w:p w14:paraId="53E93198" w14:textId="77777777" w:rsidR="00E93F76" w:rsidRPr="00B138F3" w:rsidRDefault="00E93F76" w:rsidP="00CD796B">
            <w:pPr>
              <w:widowControl w:val="0"/>
              <w:spacing w:after="160"/>
              <w:jc w:val="right"/>
              <w:rPr>
                <w:rFonts w:ascii="GHEA Grapalat" w:hAnsi="GHEA Grapalat" w:cs="Tahoma"/>
              </w:rPr>
            </w:pPr>
            <w:r w:rsidRPr="00B138F3">
              <w:rPr>
                <w:rFonts w:ascii="GHEA Grapalat" w:hAnsi="GHEA Grapalat"/>
              </w:rPr>
              <w:t>/____________________/</w:t>
            </w:r>
          </w:p>
          <w:p w14:paraId="34207746" w14:textId="77777777" w:rsidR="00E93F76" w:rsidRPr="00B138F3" w:rsidRDefault="00E93F76" w:rsidP="00CD796B">
            <w:pPr>
              <w:widowControl w:val="0"/>
              <w:spacing w:after="160"/>
              <w:rPr>
                <w:rFonts w:ascii="GHEA Grapalat" w:hAnsi="GHEA Grapalat" w:cs="Sylfaen"/>
              </w:rPr>
            </w:pPr>
          </w:p>
          <w:p w14:paraId="5C8C9736"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/____________________/</w:t>
            </w:r>
          </w:p>
          <w:p w14:paraId="1891EA35" w14:textId="77777777" w:rsidR="00E93F76" w:rsidRPr="00B138F3" w:rsidRDefault="00E93F76" w:rsidP="00CD796B">
            <w:pPr>
              <w:widowControl w:val="0"/>
              <w:spacing w:after="160"/>
              <w:rPr>
                <w:rFonts w:ascii="GHEA Grapalat" w:hAnsi="GHEA Grapalat" w:cs="Sylfaen"/>
              </w:rPr>
            </w:pPr>
          </w:p>
          <w:p w14:paraId="30D2A2D6" w14:textId="77777777" w:rsidR="00E93F76" w:rsidRPr="00B138F3" w:rsidRDefault="00E93F76" w:rsidP="00CD796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BBDAC55" w14:textId="77777777" w:rsidR="00E93F76" w:rsidRPr="00B138F3" w:rsidRDefault="00E93F76" w:rsidP="00CD796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890262" w14:textId="77777777" w:rsidR="00E93F76" w:rsidRPr="00B138F3" w:rsidRDefault="00E93F76" w:rsidP="00CD796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2D4AB5" w14:textId="77777777" w:rsidR="00E93F76" w:rsidRPr="00B138F3" w:rsidRDefault="00E93F76" w:rsidP="00CD796B">
            <w:pPr>
              <w:widowControl w:val="0"/>
              <w:spacing w:after="160"/>
              <w:rPr>
                <w:rFonts w:ascii="GHEA Grapalat" w:hAnsi="GHEA Grapalat" w:cs="Sylfaen"/>
              </w:rPr>
            </w:pPr>
          </w:p>
          <w:p w14:paraId="2197EB2E"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/____________________/</w:t>
            </w:r>
          </w:p>
          <w:p w14:paraId="5C260CFD" w14:textId="77777777" w:rsidR="00E93F76" w:rsidRPr="00B138F3" w:rsidRDefault="00E93F76" w:rsidP="00CD796B">
            <w:pPr>
              <w:widowControl w:val="0"/>
              <w:spacing w:after="160"/>
              <w:jc w:val="right"/>
              <w:rPr>
                <w:rFonts w:ascii="GHEA Grapalat" w:hAnsi="GHEA Grapalat" w:cs="Tahoma"/>
              </w:rPr>
            </w:pPr>
          </w:p>
          <w:p w14:paraId="3ACD387A"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/____________________/</w:t>
            </w:r>
          </w:p>
          <w:p w14:paraId="6DFC6FBE" w14:textId="77777777" w:rsidR="00E93F76" w:rsidRPr="00B138F3" w:rsidRDefault="00E93F76" w:rsidP="00CD796B">
            <w:pPr>
              <w:widowControl w:val="0"/>
              <w:spacing w:after="160"/>
              <w:rPr>
                <w:rFonts w:ascii="GHEA Grapalat" w:hAnsi="GHEA Grapalat" w:cs="Sylfaen"/>
              </w:rPr>
            </w:pPr>
          </w:p>
          <w:p w14:paraId="0857BA8C" w14:textId="77777777" w:rsidR="00E93F76" w:rsidRPr="00B138F3" w:rsidRDefault="00E93F76" w:rsidP="00CD796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93F76" w:rsidRPr="00B138F3" w14:paraId="17122601"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0CE9FA17" w14:textId="77777777" w:rsidR="00E93F76" w:rsidRPr="00B138F3" w:rsidRDefault="00E93F76" w:rsidP="00CD796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72C02C6" w14:textId="77777777" w:rsidR="00E93F76" w:rsidRPr="00B138F3" w:rsidRDefault="00E93F76" w:rsidP="00CD796B">
            <w:pPr>
              <w:widowControl w:val="0"/>
              <w:spacing w:after="160"/>
              <w:rPr>
                <w:rFonts w:ascii="GHEA Grapalat" w:hAnsi="GHEA Grapalat"/>
              </w:rPr>
            </w:pPr>
          </w:p>
          <w:p w14:paraId="3E73252B" w14:textId="77777777" w:rsidR="00E93F76" w:rsidRPr="00B138F3" w:rsidRDefault="00E93F76" w:rsidP="00CD796B">
            <w:pPr>
              <w:widowControl w:val="0"/>
              <w:jc w:val="right"/>
              <w:rPr>
                <w:rFonts w:ascii="GHEA Grapalat" w:hAnsi="GHEA Grapalat" w:cs="Tahoma"/>
              </w:rPr>
            </w:pPr>
            <w:r w:rsidRPr="00B138F3">
              <w:rPr>
                <w:rFonts w:ascii="GHEA Grapalat" w:hAnsi="GHEA Grapalat"/>
              </w:rPr>
              <w:t>/____________________/</w:t>
            </w:r>
          </w:p>
          <w:p w14:paraId="6265C826" w14:textId="77777777" w:rsidR="00E93F76" w:rsidRPr="00B138F3" w:rsidRDefault="00E93F76" w:rsidP="00CD796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C385C" w14:textId="77777777" w:rsidR="00E93F76" w:rsidRPr="00B138F3" w:rsidRDefault="00E93F76" w:rsidP="00CD796B">
            <w:pPr>
              <w:widowControl w:val="0"/>
              <w:spacing w:after="160"/>
              <w:rPr>
                <w:rFonts w:ascii="GHEA Grapalat" w:hAnsi="GHEA Grapalat" w:cs="Tahoma"/>
              </w:rPr>
            </w:pPr>
          </w:p>
          <w:p w14:paraId="50CB2A77" w14:textId="77777777" w:rsidR="00E93F76" w:rsidRPr="00B138F3" w:rsidRDefault="00E93F76" w:rsidP="00CD796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D28F99D" w14:textId="77777777" w:rsidR="00E93F76" w:rsidRPr="00B138F3" w:rsidRDefault="00E93F76" w:rsidP="00CD796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FCC278" w14:textId="77777777" w:rsidR="00E93F76" w:rsidRPr="00B138F3" w:rsidRDefault="00E93F76" w:rsidP="00CD796B">
            <w:pPr>
              <w:widowControl w:val="0"/>
              <w:spacing w:after="160"/>
              <w:rPr>
                <w:rFonts w:ascii="GHEA Grapalat" w:hAnsi="GHEA Grapalat" w:cs="Tahoma"/>
              </w:rPr>
            </w:pPr>
          </w:p>
          <w:p w14:paraId="46BD458B" w14:textId="77777777" w:rsidR="00E93F76" w:rsidRPr="00B138F3" w:rsidRDefault="00E93F76" w:rsidP="00CD796B">
            <w:pPr>
              <w:widowControl w:val="0"/>
              <w:jc w:val="right"/>
              <w:rPr>
                <w:rFonts w:ascii="GHEA Grapalat" w:hAnsi="GHEA Grapalat" w:cs="Tahoma"/>
              </w:rPr>
            </w:pPr>
            <w:r w:rsidRPr="00B138F3">
              <w:rPr>
                <w:rFonts w:ascii="GHEA Grapalat" w:hAnsi="GHEA Grapalat"/>
              </w:rPr>
              <w:t>/____________________/</w:t>
            </w:r>
          </w:p>
          <w:p w14:paraId="6621B811" w14:textId="77777777" w:rsidR="00E93F76" w:rsidRPr="00B138F3" w:rsidRDefault="00E93F76" w:rsidP="00CD796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69F4476" w14:textId="77777777" w:rsidR="00E93F76" w:rsidRPr="00B138F3" w:rsidRDefault="00E93F76" w:rsidP="00CD796B">
            <w:pPr>
              <w:widowControl w:val="0"/>
              <w:spacing w:after="160"/>
              <w:rPr>
                <w:rFonts w:ascii="GHEA Grapalat" w:hAnsi="GHEA Grapalat" w:cs="Arial"/>
              </w:rPr>
            </w:pPr>
          </w:p>
        </w:tc>
      </w:tr>
      <w:tr w:rsidR="00E93F76" w:rsidRPr="00B138F3" w14:paraId="5F1D578D"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2E48C49D" w14:textId="77777777" w:rsidR="00E93F76" w:rsidRPr="00B138F3" w:rsidRDefault="00E93F76" w:rsidP="00CD796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8AB831E" w14:textId="77777777" w:rsidR="00E93F76" w:rsidRPr="00B138F3" w:rsidRDefault="00E93F76" w:rsidP="00CD796B">
            <w:pPr>
              <w:widowControl w:val="0"/>
              <w:spacing w:after="160"/>
              <w:rPr>
                <w:rFonts w:ascii="GHEA Grapalat" w:hAnsi="GHEA Grapalat" w:cs="Sylfaen"/>
              </w:rPr>
            </w:pPr>
          </w:p>
          <w:p w14:paraId="26D1E5B3" w14:textId="77777777" w:rsidR="00E93F76" w:rsidRPr="00B138F3" w:rsidRDefault="00E93F76" w:rsidP="00CD796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65C8A9" w14:textId="77777777" w:rsidR="00E93F76" w:rsidRPr="00B138F3" w:rsidRDefault="00E93F76" w:rsidP="00CD796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4CFE3EC" w14:textId="77777777" w:rsidR="00E93F76" w:rsidRPr="00B138F3" w:rsidRDefault="00E93F76" w:rsidP="00CD796B">
            <w:pPr>
              <w:widowControl w:val="0"/>
              <w:spacing w:after="160"/>
              <w:rPr>
                <w:rFonts w:ascii="GHEA Grapalat" w:hAnsi="GHEA Grapalat"/>
              </w:rPr>
            </w:pPr>
          </w:p>
          <w:p w14:paraId="5667971F"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3B4AD85" w14:textId="77777777" w:rsidR="00E93F76" w:rsidRPr="00B138F3" w:rsidRDefault="00E93F76" w:rsidP="00E93F76">
      <w:pPr>
        <w:widowControl w:val="0"/>
        <w:spacing w:after="160"/>
        <w:jc w:val="center"/>
        <w:rPr>
          <w:rFonts w:ascii="GHEA Grapalat" w:hAnsi="GHEA Grapalat" w:cs="Sylfaen"/>
        </w:rPr>
      </w:pPr>
    </w:p>
    <w:p w14:paraId="45716D01" w14:textId="77777777" w:rsidR="00E93F76" w:rsidRPr="00B138F3" w:rsidRDefault="00E93F76" w:rsidP="00E93F7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6FA737" w14:textId="77777777" w:rsidR="00E93F76" w:rsidRPr="00B138F3" w:rsidRDefault="00E93F76" w:rsidP="00E93F76">
      <w:pPr>
        <w:rPr>
          <w:rFonts w:ascii="GHEA Grapalat" w:hAnsi="GHEA Grapalat" w:cs="Sylfaen"/>
        </w:rPr>
      </w:pPr>
      <w:r w:rsidRPr="00B138F3">
        <w:rPr>
          <w:rFonts w:ascii="GHEA Grapalat" w:hAnsi="GHEA Grapalat" w:cs="Sylfaen"/>
        </w:rPr>
        <w:br w:type="page"/>
      </w:r>
    </w:p>
    <w:p w14:paraId="756EB960" w14:textId="77777777" w:rsidR="00E93F76" w:rsidRPr="00B138F3" w:rsidRDefault="00E93F76" w:rsidP="00E93F7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93F76" w:rsidRPr="00B138F3" w14:paraId="463C5601"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A944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A66F88"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11A026"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39D9CD"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655B07"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61CEF1"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4CE49E"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8EB5EFB"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A7BE5D"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3EE74D"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93F76" w:rsidRPr="00B138F3" w14:paraId="6197C989"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46D2"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F5B3B1"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FB5921"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719EE"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CAC296"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93F76" w:rsidRPr="00B138F3" w14:paraId="344434A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B6CD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2AD59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0519E4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21D7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A1ABA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93F76" w:rsidRPr="00B138F3" w14:paraId="0D5E9B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51A6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F1ACB1" w14:textId="77777777" w:rsidR="00E93F76" w:rsidRPr="00B138F3" w:rsidRDefault="00E93F76" w:rsidP="00CD796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97AD7A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FAA8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2D27D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93F76" w:rsidRPr="00B138F3" w14:paraId="04BA4CE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1BD9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238E3E" w14:textId="77777777" w:rsidR="00E93F76" w:rsidRPr="00B138F3" w:rsidRDefault="00E93F76" w:rsidP="00CD796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14BD7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439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134A9F" w14:textId="77777777" w:rsidR="00E93F76" w:rsidRPr="00B138F3" w:rsidRDefault="00E93F76"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2A90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93F76" w:rsidRPr="00B138F3" w14:paraId="373F82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F77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936221" w14:textId="77777777" w:rsidR="00E93F76" w:rsidRPr="00B138F3" w:rsidRDefault="00E93F76" w:rsidP="00CD796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2853F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267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F925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4E487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0008B5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FB68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5A953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1A301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40AE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11D40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5C9AB4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DED7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BC6AF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60530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F2B5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0D4CC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146D79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39456C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C7A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A02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A0727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46D4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F187E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F852F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93F76" w:rsidRPr="00B138F3" w14:paraId="45EC409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0EF5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7AFCE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440B8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C79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485A6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C1EE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500E82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70A9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DD467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E57C1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D5E93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61275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301E2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588597C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6E5E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53F930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F977E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770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D8953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E1765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93F76" w:rsidRPr="00B138F3" w14:paraId="588FA88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CBF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CA9E2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2E2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599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A2739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38368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398DBB3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858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4F610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49892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0826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86BD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35A5D5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4425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0D14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95EF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C2EC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CB38F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66B2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7908DA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B8AB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C5DD4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6F99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AE9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7361D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7E766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93F76" w:rsidRPr="00B138F3" w14:paraId="436F077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729C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2A25D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FA503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4472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89FEE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4C10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93F76" w:rsidRPr="00B138F3" w14:paraId="4C9454F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DF76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C88495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3714C5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C89997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236F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E38D9F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B4A8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7515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B791D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2401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41968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07D2827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F9F0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55448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33FA9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1482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D8C26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A5B30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0B9FBDB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4D8FE" w14:textId="77777777" w:rsidR="00E93F76" w:rsidRPr="00B138F3" w:rsidDel="0010680B"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654B1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FF4BE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00237" w14:textId="77777777" w:rsidR="00E93F76" w:rsidRPr="00B138F3" w:rsidRDefault="00E93F76"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319FEB" w14:textId="77777777" w:rsidR="00E93F76" w:rsidRPr="00B138F3" w:rsidRDefault="00E93F76"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7D0CD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58D99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93F76" w:rsidRPr="00B138F3" w14:paraId="6118753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EAD4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89C6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958F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F2A3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23570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CCF43B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66CEC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2694372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5009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0388C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A211E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6C2A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B78AA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4E91F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F42892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93F76" w:rsidRPr="00B138F3" w14:paraId="24571B9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479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680C9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B831E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7EF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D38ED9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BFEC3D8" w14:textId="77777777" w:rsidR="00E93F76" w:rsidRPr="00B138F3" w:rsidRDefault="00E93F76"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AC0C1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5880E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93F76" w:rsidRPr="00B138F3" w14:paraId="511BDE1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AC79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A572A1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5BBF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10B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3E672E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3F99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93F76" w:rsidRPr="00B138F3" w14:paraId="5FCC040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5D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F759B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39DF4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7952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6235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9B7C1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8F5265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93F76" w:rsidRPr="00B138F3" w14:paraId="1E3CD6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49F5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21E26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F6CD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B4EE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4F450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188F43"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04E068E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F9EA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9A677B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4C45E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3A51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82015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7AE644"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0B4464C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4B06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90DE8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B68D5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9B67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BB094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5F5B74"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673E269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245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B2055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83904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1E98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A99B3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37FE5"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0C32286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C5E9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A626A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6371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21CB72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AA99B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D735A7"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78E89F6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4D50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C5C2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59423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E8C0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5EC40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3386E" w14:textId="77777777" w:rsidR="00E93F76" w:rsidRPr="00B138F3" w:rsidRDefault="00E93F76" w:rsidP="00CD796B">
            <w:pPr>
              <w:widowControl w:val="0"/>
              <w:spacing w:after="120"/>
              <w:jc w:val="center"/>
              <w:rPr>
                <w:rFonts w:ascii="GHEA Grapalat" w:hAnsi="GHEA Grapalat"/>
                <w:sz w:val="18"/>
                <w:szCs w:val="18"/>
              </w:rPr>
            </w:pPr>
          </w:p>
        </w:tc>
      </w:tr>
    </w:tbl>
    <w:p w14:paraId="2E141731" w14:textId="57721142" w:rsidR="00E93F76" w:rsidRDefault="00E93F76" w:rsidP="00BB28C8">
      <w:pPr>
        <w:pStyle w:val="BodyTextIndent3"/>
        <w:widowControl w:val="0"/>
        <w:spacing w:after="160"/>
        <w:jc w:val="right"/>
        <w:rPr>
          <w:rFonts w:ascii="GHEA Grapalat" w:hAnsi="GHEA Grapalat"/>
          <w:b/>
          <w:sz w:val="24"/>
          <w:szCs w:val="24"/>
        </w:rPr>
      </w:pPr>
    </w:p>
    <w:p w14:paraId="4E0CE86B" w14:textId="603D29BC" w:rsidR="00E93F76" w:rsidRDefault="00E93F76" w:rsidP="00BB28C8">
      <w:pPr>
        <w:pStyle w:val="BodyTextIndent3"/>
        <w:widowControl w:val="0"/>
        <w:spacing w:after="160"/>
        <w:jc w:val="right"/>
        <w:rPr>
          <w:rFonts w:ascii="GHEA Grapalat" w:hAnsi="GHEA Grapalat"/>
          <w:b/>
          <w:sz w:val="24"/>
          <w:szCs w:val="24"/>
        </w:rPr>
      </w:pPr>
    </w:p>
    <w:p w14:paraId="2576FB79" w14:textId="609A1331" w:rsidR="00E93F76" w:rsidRDefault="00E93F76" w:rsidP="00BB28C8">
      <w:pPr>
        <w:pStyle w:val="BodyTextIndent3"/>
        <w:widowControl w:val="0"/>
        <w:spacing w:after="160"/>
        <w:jc w:val="right"/>
        <w:rPr>
          <w:rFonts w:ascii="GHEA Grapalat" w:hAnsi="GHEA Grapalat"/>
          <w:b/>
          <w:sz w:val="24"/>
          <w:szCs w:val="24"/>
        </w:rPr>
      </w:pPr>
    </w:p>
    <w:p w14:paraId="11DF2E86" w14:textId="3A08777D" w:rsidR="00E93F76" w:rsidRDefault="00E93F76" w:rsidP="00BB28C8">
      <w:pPr>
        <w:pStyle w:val="BodyTextIndent3"/>
        <w:widowControl w:val="0"/>
        <w:spacing w:after="160"/>
        <w:jc w:val="right"/>
        <w:rPr>
          <w:rFonts w:ascii="GHEA Grapalat" w:hAnsi="GHEA Grapalat"/>
          <w:b/>
          <w:sz w:val="24"/>
          <w:szCs w:val="24"/>
        </w:rPr>
      </w:pPr>
    </w:p>
    <w:p w14:paraId="71DCC1B6" w14:textId="3D005203" w:rsidR="00E93F76" w:rsidRDefault="00E93F76" w:rsidP="00BB28C8">
      <w:pPr>
        <w:pStyle w:val="BodyTextIndent3"/>
        <w:widowControl w:val="0"/>
        <w:spacing w:after="160"/>
        <w:jc w:val="right"/>
        <w:rPr>
          <w:rFonts w:ascii="GHEA Grapalat" w:hAnsi="GHEA Grapalat"/>
          <w:b/>
          <w:sz w:val="24"/>
          <w:szCs w:val="24"/>
        </w:rPr>
      </w:pPr>
    </w:p>
    <w:p w14:paraId="50571056" w14:textId="371A8584" w:rsidR="00E93F76" w:rsidRDefault="00E93F76" w:rsidP="00BB28C8">
      <w:pPr>
        <w:pStyle w:val="BodyTextIndent3"/>
        <w:widowControl w:val="0"/>
        <w:spacing w:after="160"/>
        <w:jc w:val="right"/>
        <w:rPr>
          <w:rFonts w:ascii="GHEA Grapalat" w:hAnsi="GHEA Grapalat"/>
          <w:b/>
          <w:sz w:val="24"/>
          <w:szCs w:val="24"/>
        </w:rPr>
      </w:pPr>
    </w:p>
    <w:p w14:paraId="0F80DD5E" w14:textId="5DB90C67" w:rsidR="00E93F76" w:rsidRDefault="00E93F76" w:rsidP="00BB28C8">
      <w:pPr>
        <w:pStyle w:val="BodyTextIndent3"/>
        <w:widowControl w:val="0"/>
        <w:spacing w:after="160"/>
        <w:jc w:val="right"/>
        <w:rPr>
          <w:rFonts w:ascii="GHEA Grapalat" w:hAnsi="GHEA Grapalat"/>
          <w:b/>
          <w:sz w:val="24"/>
          <w:szCs w:val="24"/>
        </w:rPr>
      </w:pPr>
    </w:p>
    <w:p w14:paraId="1F1DC089" w14:textId="536FF793" w:rsidR="00E93F76" w:rsidRDefault="00E93F76" w:rsidP="00BB28C8">
      <w:pPr>
        <w:pStyle w:val="BodyTextIndent3"/>
        <w:widowControl w:val="0"/>
        <w:spacing w:after="160"/>
        <w:jc w:val="right"/>
        <w:rPr>
          <w:rFonts w:ascii="GHEA Grapalat" w:hAnsi="GHEA Grapalat"/>
          <w:b/>
          <w:sz w:val="24"/>
          <w:szCs w:val="24"/>
        </w:rPr>
      </w:pPr>
    </w:p>
    <w:p w14:paraId="097997E6" w14:textId="18C50FB3" w:rsidR="00E93F76" w:rsidRDefault="00E93F76" w:rsidP="00BB28C8">
      <w:pPr>
        <w:pStyle w:val="BodyTextIndent3"/>
        <w:widowControl w:val="0"/>
        <w:spacing w:after="160"/>
        <w:jc w:val="right"/>
        <w:rPr>
          <w:rFonts w:ascii="GHEA Grapalat" w:hAnsi="GHEA Grapalat"/>
          <w:b/>
          <w:sz w:val="24"/>
          <w:szCs w:val="24"/>
        </w:rPr>
      </w:pPr>
    </w:p>
    <w:p w14:paraId="5AF801E5" w14:textId="776D8D0C" w:rsidR="00E93F76" w:rsidRDefault="00E93F76" w:rsidP="00BB28C8">
      <w:pPr>
        <w:pStyle w:val="BodyTextIndent3"/>
        <w:widowControl w:val="0"/>
        <w:spacing w:after="160"/>
        <w:jc w:val="right"/>
        <w:rPr>
          <w:rFonts w:ascii="GHEA Grapalat" w:hAnsi="GHEA Grapalat"/>
          <w:b/>
          <w:sz w:val="24"/>
          <w:szCs w:val="24"/>
        </w:rPr>
      </w:pPr>
    </w:p>
    <w:p w14:paraId="40C903EA" w14:textId="77777777" w:rsidR="00E93F76" w:rsidRDefault="00E93F76" w:rsidP="00BB28C8">
      <w:pPr>
        <w:pStyle w:val="BodyTextIndent3"/>
        <w:widowControl w:val="0"/>
        <w:spacing w:after="160"/>
        <w:jc w:val="right"/>
        <w:rPr>
          <w:rFonts w:ascii="GHEA Grapalat" w:hAnsi="GHEA Grapalat"/>
          <w:b/>
          <w:sz w:val="24"/>
          <w:szCs w:val="24"/>
        </w:rPr>
      </w:pPr>
    </w:p>
    <w:p w14:paraId="6922D68B" w14:textId="3EBB2F58"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8"/>
        <w:t>26</w:t>
      </w:r>
    </w:p>
    <w:p w14:paraId="788D9252" w14:textId="3D4FB489"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F552CC">
        <w:rPr>
          <w:rFonts w:ascii="GHEA Grapalat" w:hAnsi="GHEA Grapalat"/>
          <w:b/>
          <w:sz w:val="24"/>
          <w:szCs w:val="24"/>
        </w:rPr>
        <w:t>EQ-BMAShDzB-26/12</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4D77D10A" w14:textId="77777777"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BB28C8">
      <w:pPr>
        <w:widowControl w:val="0"/>
        <w:spacing w:after="160" w:line="360" w:lineRule="auto"/>
        <w:ind w:firstLine="567"/>
        <w:jc w:val="both"/>
        <w:rPr>
          <w:rFonts w:ascii="GHEA Grapalat" w:hAnsi="GHEA Grapalat"/>
        </w:rPr>
      </w:pPr>
    </w:p>
    <w:p w14:paraId="615A522A"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BB28C8">
      <w:pPr>
        <w:widowControl w:val="0"/>
        <w:spacing w:after="160" w:line="360" w:lineRule="auto"/>
        <w:ind w:firstLine="567"/>
        <w:jc w:val="both"/>
        <w:rPr>
          <w:rFonts w:ascii="GHEA Grapalat" w:hAnsi="GHEA Grapalat"/>
          <w:b/>
        </w:rPr>
      </w:pPr>
    </w:p>
    <w:p w14:paraId="14988806"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AA7161D" w14:textId="77777777"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37081866" w14:textId="77777777"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C9CCDEE" w14:textId="77777777"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36950B3D" w14:textId="77777777"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w:t>
      </w:r>
      <w:r w:rsidRPr="009F3DC7">
        <w:rPr>
          <w:rFonts w:ascii="GHEA Grapalat" w:hAnsi="GHEA Grapalat"/>
        </w:rPr>
        <w:lastRenderedPageBreak/>
        <w:t xml:space="preserve">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53375B6B"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6F198BE5"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w:t>
      </w:r>
      <w:r w:rsidRPr="009F3DC7">
        <w:rPr>
          <w:rFonts w:ascii="GHEA Grapalat" w:hAnsi="GHEA Grapalat"/>
        </w:rPr>
        <w:lastRenderedPageBreak/>
        <w:t>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BB28C8">
      <w:pPr>
        <w:rPr>
          <w:rFonts w:ascii="GHEA Grapalat" w:hAnsi="GHEA Grapalat"/>
          <w:b/>
        </w:rPr>
      </w:pPr>
      <w:r>
        <w:rPr>
          <w:rFonts w:ascii="GHEA Grapalat" w:hAnsi="GHEA Grapalat"/>
          <w:b/>
        </w:rPr>
        <w:br w:type="page"/>
      </w:r>
    </w:p>
    <w:p w14:paraId="5DFDE74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0B1E4826"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BB28C8">
      <w:pPr>
        <w:widowControl w:val="0"/>
        <w:tabs>
          <w:tab w:val="left" w:pos="1276"/>
        </w:tabs>
        <w:spacing w:after="160" w:line="360" w:lineRule="auto"/>
        <w:ind w:firstLine="567"/>
        <w:jc w:val="both"/>
        <w:rPr>
          <w:del w:id="16"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w:t>
      </w:r>
      <w:r w:rsidRPr="009F3DC7">
        <w:rPr>
          <w:rFonts w:ascii="GHEA Grapalat" w:hAnsi="GHEA Grapalat"/>
        </w:rPr>
        <w:lastRenderedPageBreak/>
        <w:t xml:space="preserve">установленный Заказчиком разумный срок устранять эти недостатки. </w:t>
      </w:r>
    </w:p>
    <w:p w14:paraId="7C2898BD"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7"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9"/>
        <w:t>27</w:t>
      </w:r>
      <w:r w:rsidRPr="009F3DC7">
        <w:rPr>
          <w:rFonts w:ascii="GHEA Grapalat" w:hAnsi="GHEA Grapalat"/>
        </w:rPr>
        <w:t>.</w:t>
      </w:r>
    </w:p>
    <w:p w14:paraId="3C787D87"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30"/>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BB28C8">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lastRenderedPageBreak/>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6A4111D9"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CE2F9F">
        <w:rPr>
          <w:rFonts w:ascii="GHEA Grapalat" w:hAnsi="GHEA Grapalat"/>
          <w:b/>
          <w:bCs/>
          <w:lang w:val="hy-AM"/>
        </w:rPr>
        <w:t>15</w:t>
      </w:r>
      <w:r w:rsidRPr="00527B06">
        <w:rPr>
          <w:rFonts w:ascii="GHEA Grapalat" w:hAnsi="GHEA Grapalat"/>
          <w:b/>
          <w:bCs/>
        </w:rPr>
        <w:t xml:space="preserve"> рабочих дней</w:t>
      </w:r>
      <w:r w:rsidRPr="009F3DC7">
        <w:rPr>
          <w:rFonts w:ascii="GHEA Grapalat" w:hAnsi="GHEA Grapalat"/>
        </w:rPr>
        <w:t xml:space="preserve">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lastRenderedPageBreak/>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BB28C8">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w:t>
      </w:r>
      <w:r w:rsidR="003B487D" w:rsidRPr="00B138F3">
        <w:rPr>
          <w:rFonts w:ascii="GHEA Grapalat" w:hAnsi="GHEA Grapalat"/>
        </w:rPr>
        <w:lastRenderedPageBreak/>
        <w:t xml:space="preserve">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31"/>
        <w:t>30</w:t>
      </w:r>
      <w:r w:rsidRPr="009F3DC7">
        <w:rPr>
          <w:rFonts w:ascii="GHEA Grapalat" w:hAnsi="GHEA Grapalat"/>
        </w:rPr>
        <w:t xml:space="preserve">. </w:t>
      </w:r>
    </w:p>
    <w:p w14:paraId="44AF8FA3"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BB28C8">
      <w:pPr>
        <w:widowControl w:val="0"/>
        <w:tabs>
          <w:tab w:val="num" w:pos="1134"/>
        </w:tabs>
        <w:spacing w:after="160" w:line="360" w:lineRule="auto"/>
        <w:ind w:firstLine="567"/>
        <w:jc w:val="both"/>
        <w:rPr>
          <w:ins w:id="19"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BB28C8">
      <w:pPr>
        <w:widowControl w:val="0"/>
        <w:tabs>
          <w:tab w:val="num" w:pos="1134"/>
        </w:tabs>
        <w:spacing w:after="160" w:line="360"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89352B">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20"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89352B">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89352B">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89352B">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89352B">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89352B">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w:t>
      </w:r>
      <w:r w:rsidRPr="00070184">
        <w:rPr>
          <w:rFonts w:ascii="GHEA Grapalat" w:hAnsi="GHEA Grapalat"/>
          <w:b/>
          <w:bCs/>
        </w:rPr>
        <w:lastRenderedPageBreak/>
        <w:t>смете.</w:t>
      </w:r>
    </w:p>
    <w:bookmarkEnd w:id="20"/>
    <w:p w14:paraId="51D9E21D" w14:textId="77777777" w:rsidR="00E6482B" w:rsidRPr="00127380" w:rsidRDefault="00E6482B" w:rsidP="00BB28C8">
      <w:pPr>
        <w:widowControl w:val="0"/>
        <w:tabs>
          <w:tab w:val="num" w:pos="1134"/>
        </w:tabs>
        <w:spacing w:after="160" w:line="360" w:lineRule="auto"/>
        <w:ind w:firstLine="567"/>
        <w:jc w:val="both"/>
        <w:rPr>
          <w:rFonts w:ascii="GHEA Grapalat" w:hAnsi="GHEA Grapalat"/>
        </w:rPr>
      </w:pPr>
    </w:p>
    <w:p w14:paraId="53355ED9"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104E375F"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D499B" w:rsidRPr="00527B06">
        <w:rPr>
          <w:rFonts w:ascii="GHEA Grapalat" w:hAnsi="GHEA Grapalat"/>
          <w:b/>
          <w:bCs/>
        </w:rPr>
        <w:t>0,</w:t>
      </w:r>
      <w:r w:rsidR="00A13A15" w:rsidRPr="00527B06">
        <w:rPr>
          <w:rFonts w:ascii="GHEA Grapalat" w:hAnsi="GHEA Grapalat"/>
          <w:b/>
          <w:bCs/>
          <w:lang w:val="hy-AM"/>
        </w:rPr>
        <w:t>1</w:t>
      </w:r>
      <w:r w:rsidR="001D499B" w:rsidRPr="00527B06">
        <w:rPr>
          <w:rFonts w:ascii="GHEA Grapalat" w:hAnsi="GHEA Grapalat"/>
          <w:b/>
          <w:bCs/>
        </w:rPr>
        <w:t xml:space="preserve"> (</w:t>
      </w:r>
      <w:r w:rsidR="007971D6" w:rsidRPr="007971D6">
        <w:rPr>
          <w:rFonts w:ascii="GHEA Grapalat" w:hAnsi="GHEA Grapalat"/>
          <w:b/>
          <w:bCs/>
        </w:rPr>
        <w:t>ноль целых одна десятая</w:t>
      </w:r>
      <w:r w:rsidR="001D499B" w:rsidRPr="00527B06">
        <w:rPr>
          <w:rFonts w:ascii="GHEA Grapalat" w:hAnsi="GHEA Grapalat"/>
          <w:b/>
          <w:bCs/>
        </w:rPr>
        <w:t>)</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66E3085D"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7971D6">
        <w:rPr>
          <w:rFonts w:ascii="GHEA Grapalat" w:hAnsi="GHEA Grapalat"/>
          <w:b/>
          <w:bCs/>
        </w:rPr>
        <w:t>10</w:t>
      </w:r>
      <w:r w:rsidR="001D499B" w:rsidRPr="00527B06">
        <w:rPr>
          <w:rFonts w:ascii="GHEA Grapalat" w:hAnsi="GHEA Grapalat"/>
          <w:b/>
          <w:bCs/>
        </w:rPr>
        <w:t xml:space="preserve"> (</w:t>
      </w:r>
      <w:r w:rsidR="007971D6" w:rsidRPr="007971D6">
        <w:rPr>
          <w:rFonts w:ascii="GHEA Grapalat" w:hAnsi="GHEA Grapalat"/>
          <w:b/>
          <w:bCs/>
        </w:rPr>
        <w:t>десять</w:t>
      </w:r>
      <w:r w:rsidR="001D499B" w:rsidRPr="00527B06">
        <w:rPr>
          <w:rFonts w:ascii="GHEA Grapalat" w:hAnsi="GHEA Grapalat"/>
          <w:b/>
          <w:bCs/>
        </w:rPr>
        <w:t>)</w:t>
      </w:r>
      <w:r w:rsidR="00FC78DC" w:rsidRPr="00527B06">
        <w:rPr>
          <w:rFonts w:ascii="GHEA Grapalat" w:hAnsi="GHEA Grapalat"/>
          <w:b/>
          <w:bCs/>
        </w:rPr>
        <w:t xml:space="preserve"> </w:t>
      </w:r>
      <w:r w:rsidRPr="00527B06">
        <w:rPr>
          <w:rFonts w:ascii="GHEA Grapalat" w:hAnsi="GHEA Grapalat"/>
          <w:b/>
          <w:bCs/>
        </w:rPr>
        <w:t>процента</w:t>
      </w:r>
      <w:r w:rsidRPr="009F3DC7">
        <w:rPr>
          <w:rFonts w:ascii="GHEA Grapalat" w:hAnsi="GHEA Grapalat"/>
        </w:rPr>
        <w:t xml:space="preserve"> от суммы, установленной в пункте 5.1 договора</w:t>
      </w:r>
      <w:r w:rsidR="007B2EA4">
        <w:rPr>
          <w:rStyle w:val="FootnoteReference"/>
          <w:rFonts w:ascii="GHEA Grapalat" w:hAnsi="GHEA Grapalat"/>
        </w:rPr>
        <w:footnoteReference w:customMarkFollows="1" w:id="32"/>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w:t>
      </w:r>
      <w:r w:rsidRPr="009F3DC7">
        <w:rPr>
          <w:rFonts w:ascii="GHEA Grapalat" w:hAnsi="GHEA Grapalat"/>
        </w:rPr>
        <w:lastRenderedPageBreak/>
        <w:t>подлежащей уплате, но не уплаченной суммы.</w:t>
      </w:r>
    </w:p>
    <w:p w14:paraId="5200A8A5" w14:textId="77777777" w:rsidR="00A04E56" w:rsidRPr="000C67E4" w:rsidRDefault="00A04E56" w:rsidP="00BB28C8">
      <w:pPr>
        <w:widowControl w:val="0"/>
        <w:tabs>
          <w:tab w:val="left" w:pos="1134"/>
        </w:tabs>
        <w:spacing w:after="160" w:line="360"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tblInd w:w="287" w:type="dxa"/>
        <w:tblLook w:val="04A0" w:firstRow="1" w:lastRow="0" w:firstColumn="1" w:lastColumn="0" w:noHBand="0" w:noVBand="1"/>
      </w:tblPr>
      <w:tblGrid>
        <w:gridCol w:w="512"/>
        <w:gridCol w:w="4311"/>
        <w:gridCol w:w="4177"/>
      </w:tblGrid>
      <w:tr w:rsidR="007971D6" w14:paraId="6ADA3B72" w14:textId="77777777" w:rsidTr="009004FA">
        <w:trPr>
          <w:trHeight w:val="422"/>
        </w:trPr>
        <w:tc>
          <w:tcPr>
            <w:tcW w:w="512" w:type="dxa"/>
            <w:tcBorders>
              <w:top w:val="single" w:sz="4" w:space="0" w:color="auto"/>
              <w:left w:val="single" w:sz="4" w:space="0" w:color="auto"/>
              <w:bottom w:val="single" w:sz="4" w:space="0" w:color="auto"/>
              <w:right w:val="single" w:sz="4" w:space="0" w:color="auto"/>
            </w:tcBorders>
            <w:hideMark/>
          </w:tcPr>
          <w:p w14:paraId="4960C082" w14:textId="77777777" w:rsidR="007971D6" w:rsidRPr="00892236" w:rsidRDefault="007971D6" w:rsidP="009004FA">
            <w:pPr>
              <w:jc w:val="center"/>
              <w:rPr>
                <w:rFonts w:ascii="GHEA Grapalat" w:hAnsi="GHEA Grapalat"/>
              </w:rPr>
            </w:pPr>
            <w:r w:rsidRPr="00892236">
              <w:rPr>
                <w:rFonts w:ascii="GHEA Grapalat" w:hAnsi="GHEA Grapalat"/>
              </w:rPr>
              <w:t>N</w:t>
            </w:r>
          </w:p>
        </w:tc>
        <w:tc>
          <w:tcPr>
            <w:tcW w:w="4311" w:type="dxa"/>
            <w:tcBorders>
              <w:top w:val="single" w:sz="4" w:space="0" w:color="auto"/>
              <w:left w:val="single" w:sz="4" w:space="0" w:color="auto"/>
              <w:bottom w:val="single" w:sz="4" w:space="0" w:color="auto"/>
              <w:right w:val="single" w:sz="4" w:space="0" w:color="auto"/>
            </w:tcBorders>
            <w:hideMark/>
          </w:tcPr>
          <w:p w14:paraId="1FC6234E" w14:textId="77777777" w:rsidR="007971D6" w:rsidRPr="00892236" w:rsidRDefault="007971D6" w:rsidP="009004FA">
            <w:pPr>
              <w:jc w:val="center"/>
              <w:rPr>
                <w:rFonts w:ascii="GHEA Grapalat" w:hAnsi="GHEA Grapalat"/>
              </w:rPr>
            </w:pPr>
            <w:r w:rsidRPr="00892236">
              <w:rPr>
                <w:rFonts w:ascii="GHEA Grapalat" w:hAnsi="GHEA Grapalat"/>
              </w:rPr>
              <w:t>Ответственность</w:t>
            </w:r>
          </w:p>
        </w:tc>
        <w:tc>
          <w:tcPr>
            <w:tcW w:w="4177" w:type="dxa"/>
            <w:tcBorders>
              <w:top w:val="single" w:sz="4" w:space="0" w:color="auto"/>
              <w:left w:val="single" w:sz="4" w:space="0" w:color="auto"/>
              <w:bottom w:val="single" w:sz="4" w:space="0" w:color="auto"/>
              <w:right w:val="single" w:sz="4" w:space="0" w:color="auto"/>
            </w:tcBorders>
            <w:hideMark/>
          </w:tcPr>
          <w:p w14:paraId="0F452647" w14:textId="77777777" w:rsidR="007971D6" w:rsidRPr="00892236" w:rsidRDefault="007971D6" w:rsidP="009004FA">
            <w:pPr>
              <w:jc w:val="center"/>
              <w:rPr>
                <w:rFonts w:ascii="GHEA Grapalat" w:hAnsi="GHEA Grapalat"/>
              </w:rPr>
            </w:pPr>
            <w:r w:rsidRPr="00892236">
              <w:rPr>
                <w:rFonts w:ascii="GHEA Grapalat" w:hAnsi="GHEA Grapalat"/>
              </w:rPr>
              <w:t>Нарушение</w:t>
            </w:r>
          </w:p>
        </w:tc>
      </w:tr>
      <w:tr w:rsidR="007971D6" w14:paraId="6B11582E" w14:textId="77777777" w:rsidTr="009004FA">
        <w:tc>
          <w:tcPr>
            <w:tcW w:w="512" w:type="dxa"/>
            <w:tcBorders>
              <w:top w:val="single" w:sz="4" w:space="0" w:color="auto"/>
              <w:left w:val="single" w:sz="4" w:space="0" w:color="auto"/>
              <w:bottom w:val="single" w:sz="4" w:space="0" w:color="auto"/>
              <w:right w:val="single" w:sz="4" w:space="0" w:color="auto"/>
            </w:tcBorders>
            <w:hideMark/>
          </w:tcPr>
          <w:p w14:paraId="51277375" w14:textId="77777777" w:rsidR="007971D6" w:rsidRPr="00892236" w:rsidRDefault="007971D6" w:rsidP="009004FA">
            <w:pPr>
              <w:jc w:val="center"/>
              <w:rPr>
                <w:rFonts w:ascii="GHEA Grapalat" w:hAnsi="GHEA Grapalat"/>
              </w:rPr>
            </w:pPr>
            <w:r w:rsidRPr="00892236">
              <w:rPr>
                <w:rFonts w:ascii="GHEA Grapalat" w:hAnsi="GHEA Grapalat"/>
              </w:rPr>
              <w:t>1</w:t>
            </w:r>
          </w:p>
        </w:tc>
        <w:tc>
          <w:tcPr>
            <w:tcW w:w="4311" w:type="dxa"/>
            <w:tcBorders>
              <w:top w:val="single" w:sz="4" w:space="0" w:color="auto"/>
              <w:left w:val="single" w:sz="4" w:space="0" w:color="auto"/>
              <w:bottom w:val="single" w:sz="4" w:space="0" w:color="auto"/>
              <w:right w:val="single" w:sz="4" w:space="0" w:color="auto"/>
            </w:tcBorders>
          </w:tcPr>
          <w:p w14:paraId="718530D5" w14:textId="77777777" w:rsidR="007971D6" w:rsidRPr="00892236" w:rsidRDefault="007971D6" w:rsidP="009004FA">
            <w:pPr>
              <w:jc w:val="center"/>
              <w:rPr>
                <w:rFonts w:ascii="GHEA Grapalat" w:hAnsi="GHEA Grapalat"/>
              </w:rPr>
            </w:pPr>
            <w:r w:rsidRPr="00653455">
              <w:rPr>
                <w:rFonts w:ascii="GHEA Grapalat" w:hAnsi="GHEA Grapalat"/>
              </w:rPr>
              <w:t>Неправильная строительная площадка:</w:t>
            </w:r>
          </w:p>
        </w:tc>
        <w:tc>
          <w:tcPr>
            <w:tcW w:w="4177" w:type="dxa"/>
            <w:tcBorders>
              <w:top w:val="single" w:sz="4" w:space="0" w:color="auto"/>
              <w:left w:val="single" w:sz="4" w:space="0" w:color="auto"/>
              <w:bottom w:val="single" w:sz="4" w:space="0" w:color="auto"/>
              <w:right w:val="single" w:sz="4" w:space="0" w:color="auto"/>
            </w:tcBorders>
            <w:hideMark/>
          </w:tcPr>
          <w:p w14:paraId="1DAF59B6" w14:textId="77777777" w:rsidR="007971D6" w:rsidRPr="00892236" w:rsidRDefault="007971D6" w:rsidP="009004FA">
            <w:pPr>
              <w:jc w:val="center"/>
              <w:rPr>
                <w:rFonts w:ascii="GHEA Grapalat" w:hAnsi="GHEA Grapalat"/>
              </w:rPr>
            </w:pPr>
          </w:p>
        </w:tc>
      </w:tr>
      <w:tr w:rsidR="007971D6" w14:paraId="0C0D23F5" w14:textId="77777777" w:rsidTr="009004FA">
        <w:trPr>
          <w:trHeight w:val="485"/>
        </w:trPr>
        <w:tc>
          <w:tcPr>
            <w:tcW w:w="512" w:type="dxa"/>
            <w:tcBorders>
              <w:top w:val="single" w:sz="4" w:space="0" w:color="auto"/>
              <w:left w:val="single" w:sz="4" w:space="0" w:color="auto"/>
              <w:bottom w:val="single" w:sz="4" w:space="0" w:color="auto"/>
              <w:right w:val="single" w:sz="4" w:space="0" w:color="auto"/>
            </w:tcBorders>
            <w:hideMark/>
          </w:tcPr>
          <w:p w14:paraId="1370DE57" w14:textId="77777777" w:rsidR="007971D6" w:rsidRPr="00653455" w:rsidRDefault="007971D6" w:rsidP="009004FA">
            <w:pPr>
              <w:jc w:val="center"/>
              <w:rPr>
                <w:rFonts w:ascii="GHEA Grapalat" w:hAnsi="GHEA Grapalat"/>
                <w:lang w:val="hy-AM"/>
              </w:rPr>
            </w:pPr>
            <w:r>
              <w:rPr>
                <w:rFonts w:ascii="GHEA Grapalat" w:hAnsi="GHEA Grapalat"/>
                <w:lang w:val="hy-AM"/>
              </w:rPr>
              <w:t>1.1</w:t>
            </w:r>
          </w:p>
        </w:tc>
        <w:tc>
          <w:tcPr>
            <w:tcW w:w="4311" w:type="dxa"/>
            <w:tcBorders>
              <w:top w:val="single" w:sz="4" w:space="0" w:color="auto"/>
              <w:left w:val="single" w:sz="4" w:space="0" w:color="auto"/>
              <w:bottom w:val="single" w:sz="4" w:space="0" w:color="auto"/>
              <w:right w:val="single" w:sz="4" w:space="0" w:color="auto"/>
            </w:tcBorders>
          </w:tcPr>
          <w:p w14:paraId="6C0E6C5F" w14:textId="77777777" w:rsidR="007971D6" w:rsidRPr="00892236" w:rsidRDefault="007971D6" w:rsidP="009004FA">
            <w:pPr>
              <w:jc w:val="center"/>
              <w:rPr>
                <w:rFonts w:ascii="GHEA Grapalat" w:hAnsi="GHEA Grapalat"/>
              </w:rPr>
            </w:pPr>
            <w:r w:rsidRPr="00653455">
              <w:rPr>
                <w:rFonts w:ascii="GHEA Grapalat" w:hAnsi="GHEA Grapalat"/>
              </w:rPr>
              <w:t>организация</w:t>
            </w:r>
          </w:p>
        </w:tc>
        <w:tc>
          <w:tcPr>
            <w:tcW w:w="4177" w:type="dxa"/>
            <w:tcBorders>
              <w:top w:val="single" w:sz="4" w:space="0" w:color="auto"/>
              <w:left w:val="single" w:sz="4" w:space="0" w:color="auto"/>
              <w:bottom w:val="single" w:sz="4" w:space="0" w:color="auto"/>
              <w:right w:val="single" w:sz="4" w:space="0" w:color="auto"/>
            </w:tcBorders>
            <w:vAlign w:val="center"/>
            <w:hideMark/>
          </w:tcPr>
          <w:p w14:paraId="00605E45" w14:textId="77777777" w:rsidR="007971D6" w:rsidRPr="00892236" w:rsidRDefault="007971D6" w:rsidP="009004FA">
            <w:pPr>
              <w:jc w:val="center"/>
              <w:rPr>
                <w:rFonts w:ascii="GHEA Grapalat" w:hAnsi="GHEA Grapalat"/>
              </w:rPr>
            </w:pPr>
            <w:r w:rsidRPr="00892236">
              <w:rPr>
                <w:rFonts w:ascii="GHEA Grapalat" w:hAnsi="GHEA Grapalat"/>
              </w:rPr>
              <w:t>Штраф- 0.5% от цени контракта</w:t>
            </w:r>
          </w:p>
        </w:tc>
      </w:tr>
      <w:tr w:rsidR="007971D6" w14:paraId="71FBF0E0" w14:textId="77777777" w:rsidTr="009004FA">
        <w:tc>
          <w:tcPr>
            <w:tcW w:w="512" w:type="dxa"/>
            <w:tcBorders>
              <w:top w:val="single" w:sz="4" w:space="0" w:color="auto"/>
              <w:left w:val="single" w:sz="4" w:space="0" w:color="auto"/>
              <w:bottom w:val="single" w:sz="4" w:space="0" w:color="auto"/>
              <w:right w:val="single" w:sz="4" w:space="0" w:color="auto"/>
            </w:tcBorders>
            <w:hideMark/>
          </w:tcPr>
          <w:p w14:paraId="6F292BE5" w14:textId="77777777" w:rsidR="007971D6" w:rsidRPr="00653455" w:rsidRDefault="007971D6" w:rsidP="009004FA">
            <w:pPr>
              <w:jc w:val="center"/>
              <w:rPr>
                <w:rFonts w:ascii="GHEA Grapalat" w:hAnsi="GHEA Grapalat"/>
                <w:lang w:val="hy-AM"/>
              </w:rPr>
            </w:pPr>
            <w:r>
              <w:rPr>
                <w:rFonts w:ascii="GHEA Grapalat" w:hAnsi="GHEA Grapalat"/>
                <w:lang w:val="hy-AM"/>
              </w:rPr>
              <w:t>1.2</w:t>
            </w:r>
          </w:p>
        </w:tc>
        <w:tc>
          <w:tcPr>
            <w:tcW w:w="4311" w:type="dxa"/>
            <w:tcBorders>
              <w:top w:val="single" w:sz="4" w:space="0" w:color="auto"/>
              <w:left w:val="single" w:sz="4" w:space="0" w:color="auto"/>
              <w:bottom w:val="single" w:sz="4" w:space="0" w:color="auto"/>
              <w:right w:val="single" w:sz="4" w:space="0" w:color="auto"/>
            </w:tcBorders>
          </w:tcPr>
          <w:p w14:paraId="1985D9C2" w14:textId="77777777" w:rsidR="007971D6" w:rsidRPr="00892236" w:rsidRDefault="007971D6" w:rsidP="009004FA">
            <w:pPr>
              <w:jc w:val="center"/>
              <w:rPr>
                <w:rFonts w:ascii="GHEA Grapalat" w:hAnsi="GHEA Grapalat"/>
              </w:rPr>
            </w:pPr>
            <w:r w:rsidRPr="00653455">
              <w:rPr>
                <w:rFonts w:ascii="GHEA Grapalat" w:hAnsi="GHEA Grapalat"/>
              </w:rPr>
              <w:t>меблировка</w:t>
            </w:r>
          </w:p>
        </w:tc>
        <w:tc>
          <w:tcPr>
            <w:tcW w:w="4177" w:type="dxa"/>
            <w:tcBorders>
              <w:top w:val="single" w:sz="4" w:space="0" w:color="auto"/>
              <w:left w:val="single" w:sz="4" w:space="0" w:color="auto"/>
              <w:bottom w:val="single" w:sz="4" w:space="0" w:color="auto"/>
              <w:right w:val="single" w:sz="4" w:space="0" w:color="auto"/>
            </w:tcBorders>
            <w:vAlign w:val="center"/>
            <w:hideMark/>
          </w:tcPr>
          <w:p w14:paraId="3EFFAF7C" w14:textId="77777777" w:rsidR="007971D6" w:rsidRPr="00892236" w:rsidRDefault="007971D6" w:rsidP="009004FA">
            <w:pPr>
              <w:jc w:val="center"/>
              <w:rPr>
                <w:rFonts w:ascii="GHEA Grapalat" w:hAnsi="GHEA Grapalat"/>
              </w:rPr>
            </w:pPr>
            <w:r w:rsidRPr="00892236">
              <w:rPr>
                <w:rFonts w:ascii="GHEA Grapalat" w:hAnsi="GHEA Grapalat"/>
              </w:rPr>
              <w:t>Штраф- 0.5% от цени контракта</w:t>
            </w:r>
          </w:p>
        </w:tc>
      </w:tr>
      <w:tr w:rsidR="007971D6" w14:paraId="175B9F4E" w14:textId="77777777" w:rsidTr="009004FA">
        <w:tc>
          <w:tcPr>
            <w:tcW w:w="512" w:type="dxa"/>
            <w:tcBorders>
              <w:top w:val="single" w:sz="4" w:space="0" w:color="auto"/>
              <w:left w:val="single" w:sz="4" w:space="0" w:color="auto"/>
              <w:bottom w:val="single" w:sz="4" w:space="0" w:color="auto"/>
              <w:right w:val="single" w:sz="4" w:space="0" w:color="auto"/>
            </w:tcBorders>
          </w:tcPr>
          <w:p w14:paraId="6954B07E" w14:textId="77777777" w:rsidR="007971D6" w:rsidRPr="00653455" w:rsidRDefault="007971D6" w:rsidP="009004FA">
            <w:pPr>
              <w:jc w:val="center"/>
              <w:rPr>
                <w:rFonts w:ascii="GHEA Grapalat" w:hAnsi="GHEA Grapalat"/>
                <w:lang w:val="hy-AM"/>
              </w:rPr>
            </w:pPr>
            <w:r>
              <w:rPr>
                <w:rFonts w:ascii="GHEA Grapalat" w:hAnsi="GHEA Grapalat"/>
                <w:lang w:val="hy-AM"/>
              </w:rPr>
              <w:t>2</w:t>
            </w:r>
          </w:p>
        </w:tc>
        <w:tc>
          <w:tcPr>
            <w:tcW w:w="4311" w:type="dxa"/>
            <w:tcBorders>
              <w:top w:val="single" w:sz="4" w:space="0" w:color="auto"/>
              <w:left w:val="single" w:sz="4" w:space="0" w:color="auto"/>
              <w:bottom w:val="single" w:sz="4" w:space="0" w:color="auto"/>
              <w:right w:val="single" w:sz="4" w:space="0" w:color="auto"/>
            </w:tcBorders>
          </w:tcPr>
          <w:p w14:paraId="7103B9FF" w14:textId="77777777" w:rsidR="007971D6" w:rsidRPr="00EE3473" w:rsidRDefault="007971D6" w:rsidP="009004FA">
            <w:pPr>
              <w:jc w:val="center"/>
              <w:rPr>
                <w:rFonts w:ascii="GHEA Grapalat" w:hAnsi="GHEA Grapalat"/>
              </w:rPr>
            </w:pPr>
            <w:r w:rsidRPr="00653455">
              <w:rPr>
                <w:rFonts w:ascii="GHEA Grapalat" w:hAnsi="GHEA Grapalat"/>
              </w:rPr>
              <w:t>Несоблюдение правил безопасности</w:t>
            </w:r>
          </w:p>
        </w:tc>
        <w:tc>
          <w:tcPr>
            <w:tcW w:w="4177" w:type="dxa"/>
            <w:tcBorders>
              <w:top w:val="single" w:sz="4" w:space="0" w:color="auto"/>
              <w:left w:val="single" w:sz="4" w:space="0" w:color="auto"/>
              <w:bottom w:val="single" w:sz="4" w:space="0" w:color="auto"/>
              <w:right w:val="single" w:sz="4" w:space="0" w:color="auto"/>
            </w:tcBorders>
            <w:vAlign w:val="center"/>
          </w:tcPr>
          <w:p w14:paraId="37035EE1" w14:textId="77777777" w:rsidR="007971D6" w:rsidRPr="00892236" w:rsidRDefault="007971D6" w:rsidP="009004FA">
            <w:pPr>
              <w:jc w:val="center"/>
              <w:rPr>
                <w:rFonts w:ascii="GHEA Grapalat" w:hAnsi="GHEA Grapalat"/>
              </w:rPr>
            </w:pPr>
            <w:r w:rsidRPr="00892236">
              <w:rPr>
                <w:rFonts w:ascii="GHEA Grapalat" w:hAnsi="GHEA Grapalat"/>
              </w:rPr>
              <w:t>Штраф-</w:t>
            </w:r>
            <w:r>
              <w:rPr>
                <w:rFonts w:ascii="GHEA Grapalat" w:hAnsi="GHEA Grapalat"/>
                <w:lang w:val="hy-AM"/>
              </w:rPr>
              <w:t>2.0</w:t>
            </w:r>
            <w:r w:rsidRPr="00892236">
              <w:rPr>
                <w:rFonts w:ascii="GHEA Grapalat" w:hAnsi="GHEA Grapalat"/>
              </w:rPr>
              <w:t>% от цени контракта</w:t>
            </w:r>
          </w:p>
        </w:tc>
      </w:tr>
      <w:tr w:rsidR="007971D6" w14:paraId="520126F8" w14:textId="77777777" w:rsidTr="009004FA">
        <w:tc>
          <w:tcPr>
            <w:tcW w:w="512" w:type="dxa"/>
            <w:tcBorders>
              <w:top w:val="single" w:sz="4" w:space="0" w:color="auto"/>
              <w:left w:val="single" w:sz="4" w:space="0" w:color="auto"/>
              <w:bottom w:val="single" w:sz="4" w:space="0" w:color="auto"/>
              <w:right w:val="single" w:sz="4" w:space="0" w:color="auto"/>
            </w:tcBorders>
          </w:tcPr>
          <w:p w14:paraId="30FB2457" w14:textId="77777777" w:rsidR="007971D6" w:rsidRDefault="007971D6" w:rsidP="009004FA">
            <w:pPr>
              <w:jc w:val="center"/>
              <w:rPr>
                <w:rFonts w:ascii="GHEA Grapalat" w:hAnsi="GHEA Grapalat"/>
                <w:lang w:val="hy-AM"/>
              </w:rPr>
            </w:pPr>
            <w:r>
              <w:rPr>
                <w:rFonts w:ascii="GHEA Grapalat" w:hAnsi="GHEA Grapalat"/>
                <w:lang w:val="hy-AM"/>
              </w:rPr>
              <w:t>3</w:t>
            </w:r>
          </w:p>
        </w:tc>
        <w:tc>
          <w:tcPr>
            <w:tcW w:w="4311" w:type="dxa"/>
            <w:tcBorders>
              <w:top w:val="single" w:sz="4" w:space="0" w:color="auto"/>
              <w:left w:val="single" w:sz="4" w:space="0" w:color="auto"/>
              <w:bottom w:val="single" w:sz="4" w:space="0" w:color="auto"/>
              <w:right w:val="single" w:sz="4" w:space="0" w:color="auto"/>
            </w:tcBorders>
          </w:tcPr>
          <w:p w14:paraId="2DADEF81" w14:textId="77777777" w:rsidR="007971D6" w:rsidRPr="00EE3473" w:rsidRDefault="007971D6" w:rsidP="009004FA">
            <w:pPr>
              <w:jc w:val="center"/>
              <w:rPr>
                <w:rFonts w:ascii="GHEA Grapalat" w:hAnsi="GHEA Grapalat"/>
              </w:rPr>
            </w:pPr>
            <w:r w:rsidRPr="00653455">
              <w:rPr>
                <w:rFonts w:ascii="GHEA Grapalat" w:hAnsi="GHEA Grapalat"/>
              </w:rPr>
              <w:t>Несоблюдение санитарно-гигиенических и экологических (в том числе мер адаптации к изменению климата) норм</w:t>
            </w:r>
          </w:p>
        </w:tc>
        <w:tc>
          <w:tcPr>
            <w:tcW w:w="4177" w:type="dxa"/>
            <w:tcBorders>
              <w:top w:val="single" w:sz="4" w:space="0" w:color="auto"/>
              <w:left w:val="single" w:sz="4" w:space="0" w:color="auto"/>
              <w:bottom w:val="single" w:sz="4" w:space="0" w:color="auto"/>
              <w:right w:val="single" w:sz="4" w:space="0" w:color="auto"/>
            </w:tcBorders>
            <w:vAlign w:val="center"/>
          </w:tcPr>
          <w:p w14:paraId="04C9EFCC" w14:textId="77777777" w:rsidR="007971D6" w:rsidRPr="00892236" w:rsidRDefault="007971D6" w:rsidP="009004FA">
            <w:pPr>
              <w:jc w:val="center"/>
              <w:rPr>
                <w:rFonts w:ascii="GHEA Grapalat" w:hAnsi="GHEA Grapalat"/>
              </w:rPr>
            </w:pPr>
            <w:r w:rsidRPr="00892236">
              <w:rPr>
                <w:rFonts w:ascii="GHEA Grapalat" w:hAnsi="GHEA Grapalat"/>
              </w:rPr>
              <w:t>Штраф- 0.5% от цени контракта</w:t>
            </w:r>
          </w:p>
        </w:tc>
      </w:tr>
    </w:tbl>
    <w:p w14:paraId="59DDC7CC" w14:textId="55C4B1E7" w:rsidR="00BB28C8" w:rsidRPr="00124BE9" w:rsidRDefault="007971D6" w:rsidP="007971D6">
      <w:pPr>
        <w:widowControl w:val="0"/>
        <w:tabs>
          <w:tab w:val="left" w:pos="1134"/>
        </w:tabs>
        <w:spacing w:after="160"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6.</w:t>
      </w:r>
      <w:r w:rsidR="00BB28C8">
        <w:rPr>
          <w:rFonts w:ascii="GHEA Grapalat" w:hAnsi="GHEA Grapalat"/>
        </w:rPr>
        <w:t>6.</w:t>
      </w:r>
      <w:r w:rsidR="00BB28C8">
        <w:rPr>
          <w:rFonts w:ascii="GHEA Grapalat" w:hAnsi="GHEA Grapalat"/>
        </w:rPr>
        <w:tab/>
      </w:r>
      <w:r w:rsidR="00BB28C8"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w:t>
      </w:r>
      <w:r w:rsidRPr="009F3DC7">
        <w:rPr>
          <w:rFonts w:ascii="GHEA Grapalat" w:hAnsi="GHEA Grapalat"/>
        </w:rPr>
        <w:lastRenderedPageBreak/>
        <w:t>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3"/>
        <w:t>32</w:t>
      </w:r>
      <w:r w:rsidRPr="009F3DC7">
        <w:rPr>
          <w:rFonts w:ascii="GHEA Grapalat" w:hAnsi="GHEA Grapalat"/>
        </w:rPr>
        <w:t>.</w:t>
      </w:r>
    </w:p>
    <w:p w14:paraId="1582AE9D"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w:t>
      </w:r>
      <w:r w:rsidRPr="00862ABD">
        <w:rPr>
          <w:rFonts w:ascii="GHEA Grapalat" w:hAnsi="GHEA Grapalat"/>
          <w:spacing w:val="-4"/>
        </w:rPr>
        <w:lastRenderedPageBreak/>
        <w:t>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4"/>
        <w:t>33</w:t>
      </w:r>
      <w:r w:rsidRPr="009F3DC7">
        <w:rPr>
          <w:rFonts w:ascii="GHEA Grapalat" w:hAnsi="GHEA Grapalat"/>
        </w:rPr>
        <w:t>.</w:t>
      </w:r>
    </w:p>
    <w:p w14:paraId="7BD5AE2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5"/>
        <w:t>34</w:t>
      </w:r>
      <w:r w:rsidRPr="009F3DC7">
        <w:rPr>
          <w:rFonts w:ascii="GHEA Grapalat" w:hAnsi="GHEA Grapalat"/>
        </w:rPr>
        <w:t>.</w:t>
      </w:r>
    </w:p>
    <w:p w14:paraId="4F8673DE"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w:t>
      </w:r>
      <w:r w:rsidRPr="009F3DC7">
        <w:rPr>
          <w:rFonts w:ascii="GHEA Grapalat" w:hAnsi="GHEA Grapalat"/>
        </w:rPr>
        <w:lastRenderedPageBreak/>
        <w:t>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3EEB779B"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A58518B" w14:textId="2EF1FCB4" w:rsidR="009C5430" w:rsidRPr="00DC64D2" w:rsidRDefault="009C5430" w:rsidP="004B4A95">
      <w:pPr>
        <w:widowControl w:val="0"/>
        <w:tabs>
          <w:tab w:val="left" w:pos="1276"/>
        </w:tabs>
        <w:spacing w:after="160" w:line="360" w:lineRule="auto"/>
        <w:ind w:firstLine="567"/>
        <w:jc w:val="both"/>
        <w:rPr>
          <w:rFonts w:ascii="GHEA Grapalat" w:hAnsi="GHEA Grapalat"/>
          <w:spacing w:val="-4"/>
        </w:rPr>
      </w:pPr>
      <w:r w:rsidRPr="002D714B">
        <w:rPr>
          <w:rFonts w:ascii="GHEA Grapalat" w:eastAsiaTheme="minorHAnsi" w:hAnsi="GHEA Grapalat" w:cstheme="minorBidi"/>
          <w:sz w:val="22"/>
          <w:szCs w:val="22"/>
        </w:rPr>
        <w:t xml:space="preserve">8.12 </w:t>
      </w:r>
      <w:r w:rsidRPr="002D714B">
        <w:rPr>
          <w:rFonts w:ascii="GHEA Grapalat" w:hAnsi="GHEA Grapalat"/>
          <w:spacing w:val="-4"/>
        </w:rPr>
        <w:t>Подрядчик</w:t>
      </w:r>
      <w:ins w:id="21"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w:t>
      </w:r>
      <w:r w:rsidRPr="002D714B">
        <w:rPr>
          <w:rStyle w:val="ezkurwreuab5ozgtqnkl"/>
          <w:rFonts w:ascii="GHEA Grapalat" w:hAnsi="GHEA Grapalat"/>
        </w:rPr>
        <w:lastRenderedPageBreak/>
        <w:t xml:space="preserve">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6E75F53D" w14:textId="7697361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9C5430">
        <w:rPr>
          <w:rFonts w:ascii="GHEA Grapalat" w:hAnsi="GHEA Grapalat"/>
          <w:lang w:val="hy-AM"/>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3B4E7421"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9C5430">
        <w:rPr>
          <w:rFonts w:ascii="GHEA Grapalat" w:hAnsi="GHEA Grapalat"/>
          <w:lang w:val="hy-AM"/>
        </w:rPr>
        <w:t>4</w:t>
      </w:r>
      <w:r>
        <w:rPr>
          <w:rFonts w:ascii="GHEA Grapalat" w:hAnsi="GHEA Grapalat"/>
        </w:rPr>
        <w:t>.</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w:t>
      </w:r>
      <w:r w:rsidR="009C5430" w:rsidRPr="00873DBD">
        <w:rPr>
          <w:rFonts w:ascii="GHEA Grapalat" w:hAnsi="GHEA Grapalat"/>
        </w:rPr>
        <w:t xml:space="preserve">№ 1, № </w:t>
      </w:r>
      <w:r w:rsidR="009C5430">
        <w:rPr>
          <w:rFonts w:ascii="GHEA Grapalat" w:hAnsi="GHEA Grapalat"/>
          <w:lang w:val="hy-AM"/>
        </w:rPr>
        <w:t>1.</w:t>
      </w:r>
      <w:r w:rsidR="009C5430" w:rsidRPr="00873DBD">
        <w:rPr>
          <w:rFonts w:ascii="GHEA Grapalat" w:hAnsi="GHEA Grapalat"/>
        </w:rPr>
        <w:t>1, № 2, № 3, № 4 , № 4.1 и № 5</w:t>
      </w:r>
      <w:r w:rsidRPr="009F3DC7">
        <w:rPr>
          <w:rFonts w:ascii="GHEA Grapalat" w:hAnsi="GHEA Grapalat"/>
        </w:rPr>
        <w:t xml:space="preserve"> к настоящему договору считаются неотъемлемой частью договора.</w:t>
      </w:r>
    </w:p>
    <w:p w14:paraId="03E1AA91" w14:textId="0646077D" w:rsidR="00BB28C8" w:rsidRPr="00C0554C" w:rsidRDefault="00BB28C8" w:rsidP="00C0554C">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9C5430">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593EB1"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29634E7"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268AABA0" w14:textId="547AEF26" w:rsidR="00293DB9" w:rsidRPr="009E45DF" w:rsidRDefault="00BB28C8" w:rsidP="0074768F">
      <w:pPr>
        <w:widowControl w:val="0"/>
        <w:tabs>
          <w:tab w:val="left" w:pos="1276"/>
        </w:tabs>
        <w:spacing w:after="160" w:line="360" w:lineRule="auto"/>
        <w:ind w:firstLine="567"/>
        <w:jc w:val="both"/>
        <w:rPr>
          <w:rFonts w:ascii="GHEA Grapalat" w:hAnsi="GHEA Grapalat"/>
          <w:u w:val="single"/>
          <w:lang w:val="hy-AM"/>
        </w:rPr>
        <w:sectPr w:rsidR="00293DB9" w:rsidRPr="009E45DF"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w:t>
      </w:r>
    </w:p>
    <w:p w14:paraId="7D178500" w14:textId="69C20303" w:rsidR="00BB28C8" w:rsidRPr="009F3DC7" w:rsidRDefault="00BB28C8" w:rsidP="009E45DF">
      <w:pPr>
        <w:widowControl w:val="0"/>
        <w:spacing w:line="276" w:lineRule="auto"/>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71B18">
      <w:pPr>
        <w:widowControl w:val="0"/>
        <w:spacing w:line="276" w:lineRule="auto"/>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8C8C88A" w14:textId="77777777" w:rsidR="00277472" w:rsidRPr="003718B3" w:rsidRDefault="00277472" w:rsidP="00277472">
      <w:pPr>
        <w:ind w:right="-421"/>
        <w:jc w:val="center"/>
        <w:rPr>
          <w:rFonts w:ascii="GHEA Grapalat" w:hAnsi="GHEA Grapalat"/>
          <w:b/>
        </w:rPr>
      </w:pPr>
    </w:p>
    <w:p w14:paraId="2EACFB19" w14:textId="74CDDDF4" w:rsidR="00277472" w:rsidRDefault="00277472" w:rsidP="00277472">
      <w:pPr>
        <w:ind w:right="-421"/>
        <w:jc w:val="center"/>
        <w:rPr>
          <w:rFonts w:ascii="GHEA Grapalat" w:hAnsi="GHEA Grapalat"/>
          <w:b/>
          <w:lang w:val="hy-AM"/>
        </w:rPr>
      </w:pPr>
      <w:r w:rsidRPr="00074258">
        <w:rPr>
          <w:rFonts w:ascii="GHEA Grapalat" w:hAnsi="GHEA Grapalat"/>
          <w:b/>
        </w:rPr>
        <w:t>ТЕХНИЧЕКОЕ ОПИСАНИЕ</w:t>
      </w:r>
    </w:p>
    <w:p w14:paraId="6313EF21" w14:textId="77777777" w:rsidR="009E45DF" w:rsidRPr="009E45DF" w:rsidRDefault="009E45DF" w:rsidP="00277472">
      <w:pPr>
        <w:ind w:right="-421"/>
        <w:jc w:val="center"/>
        <w:rPr>
          <w:rFonts w:ascii="GHEA Grapalat" w:hAnsi="GHEA Grapalat"/>
          <w:b/>
          <w:lang w:val="hy-AM"/>
        </w:rPr>
      </w:pPr>
    </w:p>
    <w:p w14:paraId="42BE86C9" w14:textId="77777777" w:rsidR="009E45DF" w:rsidRDefault="009E45DF" w:rsidP="009E45DF">
      <w:pPr>
        <w:widowControl w:val="0"/>
        <w:spacing w:after="160" w:line="360" w:lineRule="auto"/>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Pr="00277472">
        <w:t xml:space="preserve"> </w:t>
      </w:r>
      <w:r>
        <w:rPr>
          <w:rFonts w:ascii="GHEA Grapalat" w:hAnsi="GHEA Grapalat"/>
        </w:rPr>
        <w:t>РАБОТЫ ПО БЛАГОУСТРОЙСТВУ И КАПИТАЛЬНОМУ РЕМОНТУ ДВОРОВЫХ ТЕРРИТОРИЙ В АДМИНИСТРАТИВНОМ РАЙОНЕ ЭРЕБУНИ ГОРОДА ЕРЕВАНА.</w:t>
      </w:r>
      <w:r w:rsidRPr="009F3DC7">
        <w:rPr>
          <w:rFonts w:ascii="GHEA Grapalat" w:hAnsi="GHEA Grapalat"/>
        </w:rPr>
        <w:t>"</w:t>
      </w:r>
    </w:p>
    <w:p w14:paraId="27661E68" w14:textId="57F891F3" w:rsidR="00293DB9" w:rsidRDefault="00293DB9" w:rsidP="00293DB9">
      <w:pPr>
        <w:jc w:val="right"/>
        <w:rPr>
          <w:rFonts w:ascii="GHEA Grapalat" w:hAnsi="GHEA Grapalat"/>
          <w:sz w:val="20"/>
        </w:rPr>
      </w:pPr>
    </w:p>
    <w:tbl>
      <w:tblPr>
        <w:tblW w:w="15390" w:type="dxa"/>
        <w:tblInd w:w="-612" w:type="dxa"/>
        <w:tblLook w:val="04A0" w:firstRow="1" w:lastRow="0" w:firstColumn="1" w:lastColumn="0" w:noHBand="0" w:noVBand="1"/>
      </w:tblPr>
      <w:tblGrid>
        <w:gridCol w:w="552"/>
        <w:gridCol w:w="1982"/>
        <w:gridCol w:w="4931"/>
        <w:gridCol w:w="960"/>
        <w:gridCol w:w="1439"/>
        <w:gridCol w:w="1985"/>
        <w:gridCol w:w="877"/>
        <w:gridCol w:w="2664"/>
      </w:tblGrid>
      <w:tr w:rsidR="009E45DF" w14:paraId="6576B1BB" w14:textId="77777777" w:rsidTr="009E45DF">
        <w:trPr>
          <w:trHeight w:val="555"/>
        </w:trPr>
        <w:tc>
          <w:tcPr>
            <w:tcW w:w="15390" w:type="dxa"/>
            <w:gridSpan w:val="8"/>
            <w:tcBorders>
              <w:top w:val="single" w:sz="4" w:space="0" w:color="auto"/>
              <w:left w:val="single" w:sz="4" w:space="0" w:color="auto"/>
              <w:bottom w:val="single" w:sz="4" w:space="0" w:color="auto"/>
              <w:right w:val="single" w:sz="4" w:space="0" w:color="auto"/>
            </w:tcBorders>
            <w:vAlign w:val="center"/>
            <w:hideMark/>
          </w:tcPr>
          <w:p w14:paraId="16200544"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Работы</w:t>
            </w:r>
          </w:p>
        </w:tc>
      </w:tr>
      <w:tr w:rsidR="009E45DF" w14:paraId="334435A3" w14:textId="77777777" w:rsidTr="009E45DF">
        <w:trPr>
          <w:trHeight w:val="435"/>
        </w:trPr>
        <w:tc>
          <w:tcPr>
            <w:tcW w:w="552" w:type="dxa"/>
            <w:vMerge w:val="restart"/>
            <w:tcBorders>
              <w:top w:val="nil"/>
              <w:left w:val="single" w:sz="4" w:space="0" w:color="auto"/>
              <w:bottom w:val="single" w:sz="4" w:space="0" w:color="auto"/>
              <w:right w:val="single" w:sz="4" w:space="0" w:color="auto"/>
            </w:tcBorders>
            <w:vAlign w:val="center"/>
            <w:hideMark/>
          </w:tcPr>
          <w:p w14:paraId="158D3D56"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н/н</w:t>
            </w:r>
          </w:p>
        </w:tc>
        <w:tc>
          <w:tcPr>
            <w:tcW w:w="1982" w:type="dxa"/>
            <w:vMerge w:val="restart"/>
            <w:tcBorders>
              <w:top w:val="nil"/>
              <w:left w:val="single" w:sz="4" w:space="0" w:color="auto"/>
              <w:bottom w:val="single" w:sz="4" w:space="0" w:color="auto"/>
              <w:right w:val="single" w:sz="4" w:space="0" w:color="auto"/>
            </w:tcBorders>
            <w:vAlign w:val="center"/>
            <w:hideMark/>
          </w:tcPr>
          <w:p w14:paraId="6676BD05"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промежуточный код, предусмотренный планом покупок - по классификации (CPV)</w:t>
            </w:r>
          </w:p>
        </w:tc>
        <w:tc>
          <w:tcPr>
            <w:tcW w:w="4931" w:type="dxa"/>
            <w:vMerge w:val="restart"/>
            <w:tcBorders>
              <w:top w:val="nil"/>
              <w:left w:val="single" w:sz="4" w:space="0" w:color="auto"/>
              <w:bottom w:val="single" w:sz="4" w:space="0" w:color="auto"/>
              <w:right w:val="single" w:sz="4" w:space="0" w:color="auto"/>
            </w:tcBorders>
            <w:vAlign w:val="center"/>
            <w:hideMark/>
          </w:tcPr>
          <w:p w14:paraId="14FD0848"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техническая характеристика</w:t>
            </w:r>
          </w:p>
        </w:tc>
        <w:tc>
          <w:tcPr>
            <w:tcW w:w="960" w:type="dxa"/>
            <w:vMerge w:val="restart"/>
            <w:tcBorders>
              <w:top w:val="nil"/>
              <w:left w:val="single" w:sz="4" w:space="0" w:color="auto"/>
              <w:bottom w:val="single" w:sz="4" w:space="0" w:color="auto"/>
              <w:right w:val="single" w:sz="4" w:space="0" w:color="auto"/>
            </w:tcBorders>
            <w:vAlign w:val="center"/>
            <w:hideMark/>
          </w:tcPr>
          <w:p w14:paraId="4A3372F8"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Ед/Изм</w:t>
            </w:r>
          </w:p>
        </w:tc>
        <w:tc>
          <w:tcPr>
            <w:tcW w:w="1439" w:type="dxa"/>
            <w:vMerge w:val="restart"/>
            <w:tcBorders>
              <w:top w:val="nil"/>
              <w:left w:val="single" w:sz="4" w:space="0" w:color="auto"/>
              <w:bottom w:val="single" w:sz="4" w:space="0" w:color="auto"/>
              <w:right w:val="single" w:sz="4" w:space="0" w:color="auto"/>
            </w:tcBorders>
            <w:vAlign w:val="center"/>
            <w:hideMark/>
          </w:tcPr>
          <w:p w14:paraId="350B939C"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 xml:space="preserve">общая цена </w:t>
            </w:r>
          </w:p>
        </w:tc>
        <w:tc>
          <w:tcPr>
            <w:tcW w:w="5526" w:type="dxa"/>
            <w:gridSpan w:val="3"/>
            <w:tcBorders>
              <w:top w:val="single" w:sz="4" w:space="0" w:color="auto"/>
              <w:left w:val="nil"/>
              <w:bottom w:val="single" w:sz="4" w:space="0" w:color="auto"/>
              <w:right w:val="single" w:sz="4" w:space="0" w:color="auto"/>
            </w:tcBorders>
            <w:vAlign w:val="center"/>
            <w:hideMark/>
          </w:tcPr>
          <w:p w14:paraId="182A8BDC"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выполнения</w:t>
            </w:r>
          </w:p>
        </w:tc>
      </w:tr>
      <w:tr w:rsidR="009E45DF" w14:paraId="442BEC17" w14:textId="77777777" w:rsidTr="009E45DF">
        <w:trPr>
          <w:trHeight w:val="780"/>
        </w:trPr>
        <w:tc>
          <w:tcPr>
            <w:tcW w:w="552" w:type="dxa"/>
            <w:vMerge/>
            <w:tcBorders>
              <w:top w:val="nil"/>
              <w:left w:val="single" w:sz="4" w:space="0" w:color="auto"/>
              <w:bottom w:val="single" w:sz="4" w:space="0" w:color="auto"/>
              <w:right w:val="single" w:sz="4" w:space="0" w:color="auto"/>
            </w:tcBorders>
            <w:vAlign w:val="center"/>
            <w:hideMark/>
          </w:tcPr>
          <w:p w14:paraId="5ACA8954" w14:textId="77777777" w:rsidR="009E45DF" w:rsidRDefault="009E45DF" w:rsidP="009E45DF">
            <w:pPr>
              <w:rPr>
                <w:rFonts w:ascii="GHEA Grapalat" w:hAnsi="GHEA Grapalat" w:cs="Arial"/>
                <w:b/>
                <w:bCs/>
                <w:sz w:val="20"/>
                <w:szCs w:val="20"/>
              </w:rPr>
            </w:pPr>
          </w:p>
        </w:tc>
        <w:tc>
          <w:tcPr>
            <w:tcW w:w="1982" w:type="dxa"/>
            <w:vMerge/>
            <w:tcBorders>
              <w:top w:val="nil"/>
              <w:left w:val="single" w:sz="4" w:space="0" w:color="auto"/>
              <w:bottom w:val="single" w:sz="4" w:space="0" w:color="auto"/>
              <w:right w:val="single" w:sz="4" w:space="0" w:color="auto"/>
            </w:tcBorders>
            <w:vAlign w:val="center"/>
            <w:hideMark/>
          </w:tcPr>
          <w:p w14:paraId="27033090" w14:textId="77777777" w:rsidR="009E45DF" w:rsidRDefault="009E45DF" w:rsidP="009E45DF">
            <w:pPr>
              <w:rPr>
                <w:rFonts w:ascii="GHEA Grapalat" w:hAnsi="GHEA Grapalat" w:cs="Arial"/>
                <w:b/>
                <w:bCs/>
                <w:sz w:val="20"/>
                <w:szCs w:val="20"/>
              </w:rPr>
            </w:pPr>
          </w:p>
        </w:tc>
        <w:tc>
          <w:tcPr>
            <w:tcW w:w="4931" w:type="dxa"/>
            <w:vMerge/>
            <w:tcBorders>
              <w:top w:val="nil"/>
              <w:left w:val="single" w:sz="4" w:space="0" w:color="auto"/>
              <w:bottom w:val="single" w:sz="4" w:space="0" w:color="auto"/>
              <w:right w:val="single" w:sz="4" w:space="0" w:color="auto"/>
            </w:tcBorders>
            <w:vAlign w:val="center"/>
            <w:hideMark/>
          </w:tcPr>
          <w:p w14:paraId="5A082752" w14:textId="77777777" w:rsidR="009E45DF" w:rsidRDefault="009E45DF" w:rsidP="009E45DF">
            <w:pPr>
              <w:rPr>
                <w:rFonts w:ascii="GHEA Grapalat" w:hAnsi="GHEA Grapalat" w:cs="Arial"/>
                <w:b/>
                <w:bCs/>
                <w:sz w:val="20"/>
                <w:szCs w:val="20"/>
              </w:rPr>
            </w:pPr>
          </w:p>
        </w:tc>
        <w:tc>
          <w:tcPr>
            <w:tcW w:w="960" w:type="dxa"/>
            <w:vMerge/>
            <w:tcBorders>
              <w:top w:val="nil"/>
              <w:left w:val="single" w:sz="4" w:space="0" w:color="auto"/>
              <w:bottom w:val="single" w:sz="4" w:space="0" w:color="auto"/>
              <w:right w:val="single" w:sz="4" w:space="0" w:color="auto"/>
            </w:tcBorders>
            <w:vAlign w:val="center"/>
            <w:hideMark/>
          </w:tcPr>
          <w:p w14:paraId="05D95168" w14:textId="77777777" w:rsidR="009E45DF" w:rsidRDefault="009E45DF" w:rsidP="009E45DF">
            <w:pPr>
              <w:rPr>
                <w:rFonts w:ascii="GHEA Grapalat" w:hAnsi="GHEA Grapalat" w:cs="Arial"/>
                <w:b/>
                <w:bCs/>
                <w:sz w:val="20"/>
                <w:szCs w:val="20"/>
              </w:rPr>
            </w:pPr>
          </w:p>
        </w:tc>
        <w:tc>
          <w:tcPr>
            <w:tcW w:w="1439" w:type="dxa"/>
            <w:vMerge/>
            <w:tcBorders>
              <w:top w:val="nil"/>
              <w:left w:val="single" w:sz="4" w:space="0" w:color="auto"/>
              <w:bottom w:val="single" w:sz="4" w:space="0" w:color="auto"/>
              <w:right w:val="single" w:sz="4" w:space="0" w:color="auto"/>
            </w:tcBorders>
            <w:vAlign w:val="center"/>
            <w:hideMark/>
          </w:tcPr>
          <w:p w14:paraId="1BCC743E" w14:textId="77777777" w:rsidR="009E45DF" w:rsidRDefault="009E45DF" w:rsidP="009E45DF">
            <w:pPr>
              <w:rPr>
                <w:rFonts w:ascii="GHEA Grapalat" w:hAnsi="GHEA Grapalat" w:cs="Arial"/>
                <w:b/>
                <w:bCs/>
                <w:sz w:val="20"/>
                <w:szCs w:val="20"/>
              </w:rPr>
            </w:pPr>
          </w:p>
        </w:tc>
        <w:tc>
          <w:tcPr>
            <w:tcW w:w="1985" w:type="dxa"/>
            <w:tcBorders>
              <w:top w:val="nil"/>
              <w:left w:val="nil"/>
              <w:bottom w:val="single" w:sz="4" w:space="0" w:color="auto"/>
              <w:right w:val="single" w:sz="4" w:space="0" w:color="auto"/>
            </w:tcBorders>
            <w:vAlign w:val="center"/>
            <w:hideMark/>
          </w:tcPr>
          <w:p w14:paraId="0D942466"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адрес</w:t>
            </w:r>
          </w:p>
        </w:tc>
        <w:tc>
          <w:tcPr>
            <w:tcW w:w="877" w:type="dxa"/>
            <w:tcBorders>
              <w:top w:val="nil"/>
              <w:left w:val="nil"/>
              <w:bottom w:val="single" w:sz="4" w:space="0" w:color="auto"/>
              <w:right w:val="single" w:sz="4" w:space="0" w:color="auto"/>
            </w:tcBorders>
            <w:vAlign w:val="center"/>
            <w:hideMark/>
          </w:tcPr>
          <w:p w14:paraId="0745278A"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количе</w:t>
            </w:r>
            <w:r>
              <w:rPr>
                <w:rFonts w:ascii="GHEA Grapalat" w:hAnsi="GHEA Grapalat" w:cs="Arial"/>
                <w:b/>
                <w:bCs/>
                <w:sz w:val="20"/>
                <w:szCs w:val="20"/>
              </w:rPr>
              <w:br/>
              <w:t>ство</w:t>
            </w:r>
          </w:p>
        </w:tc>
        <w:tc>
          <w:tcPr>
            <w:tcW w:w="2664" w:type="dxa"/>
            <w:tcBorders>
              <w:top w:val="nil"/>
              <w:left w:val="nil"/>
              <w:bottom w:val="single" w:sz="4" w:space="0" w:color="auto"/>
              <w:right w:val="single" w:sz="4" w:space="0" w:color="auto"/>
            </w:tcBorders>
            <w:vAlign w:val="center"/>
            <w:hideMark/>
          </w:tcPr>
          <w:p w14:paraId="030A7B61" w14:textId="77777777" w:rsidR="009E45DF" w:rsidRDefault="009E45DF" w:rsidP="009E45DF">
            <w:pPr>
              <w:jc w:val="center"/>
              <w:rPr>
                <w:rFonts w:ascii="GHEA Grapalat" w:hAnsi="GHEA Grapalat" w:cs="Arial"/>
                <w:b/>
                <w:bCs/>
                <w:sz w:val="20"/>
                <w:szCs w:val="20"/>
              </w:rPr>
            </w:pPr>
            <w:r>
              <w:rPr>
                <w:rFonts w:ascii="GHEA Grapalat" w:hAnsi="GHEA Grapalat" w:cs="Arial"/>
                <w:b/>
                <w:bCs/>
                <w:sz w:val="20"/>
                <w:szCs w:val="20"/>
              </w:rPr>
              <w:t>срок</w:t>
            </w:r>
          </w:p>
        </w:tc>
      </w:tr>
      <w:tr w:rsidR="009E45DF" w14:paraId="78D3D6A3" w14:textId="77777777" w:rsidTr="009E45DF">
        <w:trPr>
          <w:trHeight w:val="2490"/>
        </w:trPr>
        <w:tc>
          <w:tcPr>
            <w:tcW w:w="552" w:type="dxa"/>
            <w:tcBorders>
              <w:top w:val="nil"/>
              <w:left w:val="single" w:sz="4" w:space="0" w:color="auto"/>
              <w:bottom w:val="single" w:sz="4" w:space="0" w:color="auto"/>
              <w:right w:val="single" w:sz="4" w:space="0" w:color="auto"/>
            </w:tcBorders>
            <w:vAlign w:val="center"/>
            <w:hideMark/>
          </w:tcPr>
          <w:p w14:paraId="640CFC82"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1</w:t>
            </w:r>
          </w:p>
        </w:tc>
        <w:tc>
          <w:tcPr>
            <w:tcW w:w="1982" w:type="dxa"/>
            <w:tcBorders>
              <w:top w:val="nil"/>
              <w:left w:val="nil"/>
              <w:bottom w:val="single" w:sz="4" w:space="0" w:color="auto"/>
              <w:right w:val="single" w:sz="4" w:space="0" w:color="auto"/>
            </w:tcBorders>
            <w:vAlign w:val="center"/>
            <w:hideMark/>
          </w:tcPr>
          <w:p w14:paraId="613FE303"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45611300/11</w:t>
            </w:r>
          </w:p>
        </w:tc>
        <w:tc>
          <w:tcPr>
            <w:tcW w:w="4931" w:type="dxa"/>
            <w:vMerge w:val="restart"/>
            <w:tcBorders>
              <w:top w:val="nil"/>
              <w:left w:val="single" w:sz="4" w:space="0" w:color="auto"/>
              <w:bottom w:val="nil"/>
              <w:right w:val="single" w:sz="4" w:space="0" w:color="auto"/>
            </w:tcBorders>
            <w:hideMark/>
          </w:tcPr>
          <w:p w14:paraId="4DFB9161" w14:textId="77777777" w:rsidR="009E45DF" w:rsidRDefault="009E45DF" w:rsidP="009E45DF">
            <w:pPr>
              <w:rPr>
                <w:rFonts w:ascii="GHEA Grapalat" w:hAnsi="GHEA Grapalat" w:cs="Arial"/>
                <w:sz w:val="20"/>
                <w:szCs w:val="20"/>
              </w:rPr>
            </w:pPr>
            <w:r>
              <w:rPr>
                <w:rFonts w:ascii="GHEA Grapalat" w:hAnsi="GHEA Grapalat" w:cs="Arial"/>
                <w:sz w:val="20"/>
                <w:szCs w:val="20"/>
              </w:rPr>
              <w:t xml:space="preserve">   </w:t>
            </w:r>
            <w:r>
              <w:rPr>
                <w:rFonts w:ascii="GHEA Grapalat" w:hAnsi="GHEA Grapalat" w:cs="Arial"/>
                <w:sz w:val="20"/>
                <w:szCs w:val="20"/>
              </w:rPr>
              <w:br/>
            </w:r>
            <w:r>
              <w:rPr>
                <w:rFonts w:ascii="GHEA Grapalat" w:hAnsi="GHEA Grapalat" w:cs="Arial"/>
                <w:sz w:val="20"/>
                <w:szCs w:val="20"/>
              </w:rPr>
              <w:br/>
              <w:t xml:space="preserve">     Предметом закупки являются работы по благоустройству и капитальному ремонту։</w:t>
            </w:r>
            <w:r>
              <w:rPr>
                <w:rFonts w:ascii="GHEA Grapalat" w:hAnsi="GHEA Grapalat" w:cs="Arial"/>
                <w:sz w:val="20"/>
                <w:szCs w:val="20"/>
              </w:rPr>
              <w:br/>
              <w:t>1. Дворовой территории перед зданием № 6/1 на проспекте Арцаха,</w:t>
            </w:r>
            <w:r>
              <w:rPr>
                <w:rFonts w:ascii="GHEA Grapalat" w:hAnsi="GHEA Grapalat" w:cs="Arial"/>
                <w:sz w:val="20"/>
                <w:szCs w:val="20"/>
              </w:rPr>
              <w:br/>
              <w:t>2. Дворовой территории дома № 5 на улице Хахах Дон,</w:t>
            </w:r>
            <w:r>
              <w:rPr>
                <w:rFonts w:ascii="GHEA Grapalat" w:hAnsi="GHEA Grapalat" w:cs="Arial"/>
                <w:sz w:val="20"/>
                <w:szCs w:val="20"/>
              </w:rPr>
              <w:br/>
              <w:t>3. Территории вокруг дома № 27 на улице Хахах Дон,</w:t>
            </w:r>
            <w:r>
              <w:rPr>
                <w:rFonts w:ascii="GHEA Grapalat" w:hAnsi="GHEA Grapalat" w:cs="Arial"/>
                <w:sz w:val="20"/>
                <w:szCs w:val="20"/>
              </w:rPr>
              <w:br/>
            </w:r>
            <w:r>
              <w:rPr>
                <w:rFonts w:ascii="GHEA Grapalat" w:hAnsi="GHEA Grapalat" w:cs="Arial"/>
                <w:sz w:val="20"/>
                <w:szCs w:val="20"/>
              </w:rPr>
              <w:lastRenderedPageBreak/>
              <w:t>4. Дворовой территории перед зданием № 2/1 на улице Аванесова,</w:t>
            </w:r>
            <w:r>
              <w:rPr>
                <w:rFonts w:ascii="GHEA Grapalat" w:hAnsi="GHEA Grapalat" w:cs="Arial"/>
                <w:sz w:val="20"/>
                <w:szCs w:val="20"/>
              </w:rPr>
              <w:br/>
              <w:t>5. Дворовой территории дома 35 на улице Хахах Дон,</w:t>
            </w:r>
            <w:r>
              <w:rPr>
                <w:rFonts w:ascii="GHEA Grapalat" w:hAnsi="GHEA Grapalat" w:cs="Arial"/>
                <w:sz w:val="20"/>
                <w:szCs w:val="20"/>
              </w:rPr>
              <w:br/>
              <w:t>6. Дворовой территории прилегающего к дому по адресу Вардашен 12-я улица, 30/4</w:t>
            </w:r>
            <w:r>
              <w:rPr>
                <w:rFonts w:ascii="GHEA Grapalat" w:hAnsi="GHEA Grapalat" w:cs="Arial"/>
                <w:sz w:val="20"/>
                <w:szCs w:val="20"/>
              </w:rPr>
              <w:br/>
              <w:t>в соответствии с проектно-сметной документацией.</w:t>
            </w:r>
            <w:r>
              <w:rPr>
                <w:rFonts w:ascii="GHEA Grapalat" w:hAnsi="GHEA Grapalat" w:cs="Arial"/>
                <w:sz w:val="20"/>
                <w:szCs w:val="20"/>
              </w:rPr>
              <w:br/>
              <w:t xml:space="preserve">     Требуемая лицензия։ Реализация строительства, класс: 2-й, </w:t>
            </w:r>
            <w:r>
              <w:rPr>
                <w:rFonts w:ascii="GHEA Grapalat" w:hAnsi="GHEA Grapalat" w:cs="Arial"/>
                <w:sz w:val="20"/>
                <w:szCs w:val="20"/>
              </w:rPr>
              <w:br/>
              <w:t xml:space="preserve">  Требуемые вкладышы: </w:t>
            </w:r>
            <w:r>
              <w:rPr>
                <w:rFonts w:ascii="GHEA Grapalat" w:hAnsi="GHEA Grapalat" w:cs="Arial"/>
                <w:sz w:val="20"/>
                <w:szCs w:val="20"/>
              </w:rPr>
              <w:br/>
              <w:t xml:space="preserve">     1. Жилые, общественные и промышленные структуры, </w:t>
            </w:r>
            <w:r>
              <w:rPr>
                <w:rFonts w:ascii="GHEA Grapalat" w:hAnsi="GHEA Grapalat" w:cs="Arial"/>
                <w:sz w:val="20"/>
                <w:szCs w:val="20"/>
              </w:rPr>
              <w:br/>
              <w:t xml:space="preserve">     2. Водоснабжение и водоотведение (внутренние и наружные сети водоснабжения и водоотведения, гидромелорация):</w:t>
            </w:r>
            <w:r>
              <w:rPr>
                <w:rFonts w:ascii="GHEA Grapalat" w:hAnsi="GHEA Grapalat" w:cs="Arial"/>
                <w:sz w:val="20"/>
                <w:szCs w:val="20"/>
              </w:rPr>
              <w:br/>
              <w:t xml:space="preserve">     Во время всех работ для обеспечения надлежащего передвижения жителей на улицах, в парках, площадях необходимо перевозить навалом и другие материалы на строительный объект в мешках и компактных контейнерах в размере рабочего объема дня.</w:t>
            </w:r>
            <w:r>
              <w:rPr>
                <w:rFonts w:ascii="GHEA Grapalat" w:hAnsi="GHEA Grapalat" w:cs="Arial"/>
                <w:sz w:val="20"/>
                <w:szCs w:val="20"/>
              </w:rPr>
              <w:br/>
              <w:t xml:space="preserve">    Осуществлять работы таким образом, чтобы по возможности обеспечить беспрепятственное передвижение прохожих на участках, предназначенных для пешеходов, для чего необходимо:</w:t>
            </w:r>
            <w:r>
              <w:rPr>
                <w:rFonts w:ascii="GHEA Grapalat" w:hAnsi="GHEA Grapalat" w:cs="Arial"/>
                <w:sz w:val="20"/>
                <w:szCs w:val="20"/>
              </w:rPr>
              <w:br/>
              <w:t xml:space="preserve">   а) отделить территорию проведения работ, установив предупреждающие знаки и ленты,</w:t>
            </w:r>
            <w:r>
              <w:rPr>
                <w:rFonts w:ascii="GHEA Grapalat" w:hAnsi="GHEA Grapalat" w:cs="Arial"/>
                <w:sz w:val="20"/>
                <w:szCs w:val="20"/>
              </w:rPr>
              <w:br/>
              <w:t xml:space="preserve">    б) при необходимости смонтировать временные платформы,</w:t>
            </w:r>
            <w:r>
              <w:rPr>
                <w:rFonts w:ascii="GHEA Grapalat" w:hAnsi="GHEA Grapalat" w:cs="Arial"/>
                <w:sz w:val="20"/>
                <w:szCs w:val="20"/>
              </w:rPr>
              <w:br/>
            </w:r>
            <w:r>
              <w:rPr>
                <w:rFonts w:ascii="GHEA Grapalat" w:hAnsi="GHEA Grapalat" w:cs="Arial"/>
                <w:sz w:val="20"/>
                <w:szCs w:val="20"/>
              </w:rPr>
              <w:lastRenderedPageBreak/>
              <w:t xml:space="preserve">   г) на тротуарах и проезжей части не накапливать стройматериалы и строительный мусор,</w:t>
            </w:r>
            <w:r>
              <w:rPr>
                <w:rFonts w:ascii="GHEA Grapalat" w:hAnsi="GHEA Grapalat" w:cs="Arial"/>
                <w:sz w:val="20"/>
                <w:szCs w:val="20"/>
              </w:rPr>
              <w:br/>
              <w:t xml:space="preserve">   д) в разрезе дня перевозить со склада только необходимое количество стройматериалов и осуществлять перевозку возникшего строительного мусора,</w:t>
            </w:r>
            <w:r>
              <w:rPr>
                <w:rFonts w:ascii="GHEA Grapalat" w:hAnsi="GHEA Grapalat" w:cs="Arial"/>
                <w:sz w:val="20"/>
                <w:szCs w:val="20"/>
              </w:rPr>
              <w:br/>
              <w:t xml:space="preserve">   е) бетон и репа изготовить на специальных колесных площадках, чтобы не было загрязнено покрытие тротуаров и проезжих частей, а в конце дня переместить его на склад или сдать на  безопасное хранение,</w:t>
            </w:r>
            <w:r>
              <w:rPr>
                <w:rFonts w:ascii="GHEA Grapalat" w:hAnsi="GHEA Grapalat" w:cs="Arial"/>
                <w:sz w:val="20"/>
                <w:szCs w:val="20"/>
              </w:rPr>
              <w:br/>
              <w:t xml:space="preserve">   ж) наваленные материалы и накопленный строительный мусор хранить до транспортировки только в мешках, которые должны быть удалены с площади строительных работ.</w:t>
            </w:r>
            <w:r>
              <w:rPr>
                <w:rFonts w:ascii="GHEA Grapalat" w:hAnsi="GHEA Grapalat" w:cs="Arial"/>
                <w:sz w:val="20"/>
                <w:szCs w:val="20"/>
              </w:rPr>
              <w:br/>
              <w:t xml:space="preserve">   С целью исключения выбросов пыли во время работ необходимо проводить работы с использованием новых и современных устройств и технологий, исключающих выбросы пыли.</w:t>
            </w:r>
          </w:p>
        </w:tc>
        <w:tc>
          <w:tcPr>
            <w:tcW w:w="960" w:type="dxa"/>
            <w:tcBorders>
              <w:top w:val="nil"/>
              <w:left w:val="nil"/>
              <w:bottom w:val="single" w:sz="4" w:space="0" w:color="auto"/>
              <w:right w:val="single" w:sz="4" w:space="0" w:color="auto"/>
            </w:tcBorders>
            <w:noWrap/>
            <w:vAlign w:val="center"/>
            <w:hideMark/>
          </w:tcPr>
          <w:p w14:paraId="47050E47" w14:textId="77777777" w:rsidR="009E45DF" w:rsidRDefault="009E45DF" w:rsidP="009E45DF">
            <w:pPr>
              <w:jc w:val="center"/>
              <w:rPr>
                <w:rFonts w:ascii="GHEA Grapalat" w:hAnsi="GHEA Grapalat" w:cs="Arial"/>
                <w:color w:val="000000"/>
                <w:sz w:val="20"/>
                <w:szCs w:val="20"/>
              </w:rPr>
            </w:pPr>
            <w:r>
              <w:rPr>
                <w:rFonts w:ascii="GHEA Grapalat" w:hAnsi="GHEA Grapalat" w:cs="Arial"/>
                <w:color w:val="000000"/>
                <w:sz w:val="20"/>
                <w:szCs w:val="20"/>
              </w:rPr>
              <w:lastRenderedPageBreak/>
              <w:t>Драм</w:t>
            </w:r>
          </w:p>
        </w:tc>
        <w:tc>
          <w:tcPr>
            <w:tcW w:w="1439" w:type="dxa"/>
            <w:tcBorders>
              <w:top w:val="nil"/>
              <w:left w:val="nil"/>
              <w:bottom w:val="single" w:sz="4" w:space="0" w:color="auto"/>
              <w:right w:val="single" w:sz="4" w:space="0" w:color="auto"/>
            </w:tcBorders>
            <w:vAlign w:val="center"/>
            <w:hideMark/>
          </w:tcPr>
          <w:p w14:paraId="61FF0333"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71,306,640</w:t>
            </w:r>
          </w:p>
        </w:tc>
        <w:tc>
          <w:tcPr>
            <w:tcW w:w="1985" w:type="dxa"/>
            <w:tcBorders>
              <w:top w:val="nil"/>
              <w:left w:val="nil"/>
              <w:bottom w:val="nil"/>
              <w:right w:val="single" w:sz="4" w:space="0" w:color="auto"/>
            </w:tcBorders>
            <w:vAlign w:val="center"/>
            <w:hideMark/>
          </w:tcPr>
          <w:p w14:paraId="0F2AA721"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 xml:space="preserve"> Дворовая территория перед зданием № 6/1 на проспекте Арцаха административного района Эребуни г.Еревана</w:t>
            </w:r>
          </w:p>
        </w:tc>
        <w:tc>
          <w:tcPr>
            <w:tcW w:w="877" w:type="dxa"/>
            <w:tcBorders>
              <w:top w:val="nil"/>
              <w:left w:val="nil"/>
              <w:bottom w:val="single" w:sz="4" w:space="0" w:color="auto"/>
              <w:right w:val="single" w:sz="4" w:space="0" w:color="auto"/>
            </w:tcBorders>
            <w:vAlign w:val="center"/>
            <w:hideMark/>
          </w:tcPr>
          <w:p w14:paraId="725A4A2B"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1</w:t>
            </w:r>
          </w:p>
        </w:tc>
        <w:tc>
          <w:tcPr>
            <w:tcW w:w="2664" w:type="dxa"/>
            <w:tcBorders>
              <w:top w:val="nil"/>
              <w:left w:val="nil"/>
              <w:bottom w:val="single" w:sz="4" w:space="0" w:color="auto"/>
              <w:right w:val="single" w:sz="4" w:space="0" w:color="auto"/>
            </w:tcBorders>
            <w:vAlign w:val="center"/>
            <w:hideMark/>
          </w:tcPr>
          <w:p w14:paraId="0CDC41C5"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 xml:space="preserve">Предусмотренные договором работы начинаются с даты вступления в силу договора о предоставлении услуг технического надзора и действует до </w:t>
            </w:r>
            <w:r>
              <w:rPr>
                <w:rFonts w:ascii="GHEA Grapalat" w:hAnsi="GHEA Grapalat" w:cs="Arial"/>
                <w:sz w:val="20"/>
                <w:szCs w:val="20"/>
              </w:rPr>
              <w:br/>
              <w:t xml:space="preserve"> 90 -го календарного дня включительно.</w:t>
            </w:r>
          </w:p>
        </w:tc>
      </w:tr>
      <w:tr w:rsidR="009E45DF" w14:paraId="395759E4" w14:textId="77777777" w:rsidTr="009E45DF">
        <w:trPr>
          <w:trHeight w:val="2490"/>
        </w:trPr>
        <w:tc>
          <w:tcPr>
            <w:tcW w:w="552" w:type="dxa"/>
            <w:tcBorders>
              <w:top w:val="nil"/>
              <w:left w:val="single" w:sz="4" w:space="0" w:color="auto"/>
              <w:bottom w:val="single" w:sz="4" w:space="0" w:color="auto"/>
              <w:right w:val="single" w:sz="4" w:space="0" w:color="auto"/>
            </w:tcBorders>
            <w:vAlign w:val="center"/>
            <w:hideMark/>
          </w:tcPr>
          <w:p w14:paraId="71DE34A1"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lastRenderedPageBreak/>
              <w:t>2</w:t>
            </w:r>
          </w:p>
        </w:tc>
        <w:tc>
          <w:tcPr>
            <w:tcW w:w="1982" w:type="dxa"/>
            <w:tcBorders>
              <w:top w:val="nil"/>
              <w:left w:val="nil"/>
              <w:bottom w:val="single" w:sz="4" w:space="0" w:color="auto"/>
              <w:right w:val="single" w:sz="4" w:space="0" w:color="auto"/>
            </w:tcBorders>
            <w:vAlign w:val="center"/>
            <w:hideMark/>
          </w:tcPr>
          <w:p w14:paraId="749609C8"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45611300/12</w:t>
            </w:r>
          </w:p>
        </w:tc>
        <w:tc>
          <w:tcPr>
            <w:tcW w:w="4931" w:type="dxa"/>
            <w:vMerge/>
            <w:tcBorders>
              <w:top w:val="nil"/>
              <w:left w:val="single" w:sz="4" w:space="0" w:color="auto"/>
              <w:bottom w:val="nil"/>
              <w:right w:val="single" w:sz="4" w:space="0" w:color="auto"/>
            </w:tcBorders>
            <w:vAlign w:val="center"/>
            <w:hideMark/>
          </w:tcPr>
          <w:p w14:paraId="60DAE95B" w14:textId="77777777" w:rsidR="009E45DF" w:rsidRDefault="009E45DF" w:rsidP="009E45DF">
            <w:pPr>
              <w:rPr>
                <w:rFonts w:ascii="GHEA Grapalat" w:hAnsi="GHEA Grapalat" w:cs="Arial"/>
                <w:sz w:val="20"/>
                <w:szCs w:val="20"/>
              </w:rPr>
            </w:pPr>
          </w:p>
        </w:tc>
        <w:tc>
          <w:tcPr>
            <w:tcW w:w="960" w:type="dxa"/>
            <w:tcBorders>
              <w:top w:val="nil"/>
              <w:left w:val="nil"/>
              <w:bottom w:val="single" w:sz="4" w:space="0" w:color="auto"/>
              <w:right w:val="single" w:sz="4" w:space="0" w:color="auto"/>
            </w:tcBorders>
            <w:noWrap/>
            <w:vAlign w:val="center"/>
            <w:hideMark/>
          </w:tcPr>
          <w:p w14:paraId="4937329B" w14:textId="77777777" w:rsidR="009E45DF" w:rsidRDefault="009E45DF" w:rsidP="009E45DF">
            <w:pPr>
              <w:jc w:val="center"/>
              <w:rPr>
                <w:rFonts w:ascii="GHEA Grapalat" w:hAnsi="GHEA Grapalat" w:cs="Arial"/>
                <w:color w:val="000000"/>
                <w:sz w:val="20"/>
                <w:szCs w:val="20"/>
              </w:rPr>
            </w:pPr>
            <w:r>
              <w:rPr>
                <w:rFonts w:ascii="GHEA Grapalat" w:hAnsi="GHEA Grapalat" w:cs="Arial"/>
                <w:color w:val="000000"/>
                <w:sz w:val="20"/>
                <w:szCs w:val="20"/>
              </w:rPr>
              <w:t>Драм</w:t>
            </w:r>
          </w:p>
        </w:tc>
        <w:tc>
          <w:tcPr>
            <w:tcW w:w="1439" w:type="dxa"/>
            <w:tcBorders>
              <w:top w:val="nil"/>
              <w:left w:val="nil"/>
              <w:bottom w:val="single" w:sz="4" w:space="0" w:color="auto"/>
              <w:right w:val="single" w:sz="4" w:space="0" w:color="auto"/>
            </w:tcBorders>
            <w:vAlign w:val="center"/>
            <w:hideMark/>
          </w:tcPr>
          <w:p w14:paraId="5E153613"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110,883,800</w:t>
            </w:r>
          </w:p>
        </w:tc>
        <w:tc>
          <w:tcPr>
            <w:tcW w:w="1985" w:type="dxa"/>
            <w:tcBorders>
              <w:top w:val="single" w:sz="4" w:space="0" w:color="auto"/>
              <w:left w:val="nil"/>
              <w:bottom w:val="nil"/>
              <w:right w:val="single" w:sz="4" w:space="0" w:color="auto"/>
            </w:tcBorders>
            <w:vAlign w:val="center"/>
            <w:hideMark/>
          </w:tcPr>
          <w:p w14:paraId="6EC8724F"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Дворовая территория дома № 5  на улице Хахах Дон административного района Эребуни г.Еревана</w:t>
            </w:r>
          </w:p>
        </w:tc>
        <w:tc>
          <w:tcPr>
            <w:tcW w:w="877" w:type="dxa"/>
            <w:tcBorders>
              <w:top w:val="nil"/>
              <w:left w:val="nil"/>
              <w:bottom w:val="single" w:sz="4" w:space="0" w:color="auto"/>
              <w:right w:val="single" w:sz="4" w:space="0" w:color="auto"/>
            </w:tcBorders>
            <w:vAlign w:val="center"/>
            <w:hideMark/>
          </w:tcPr>
          <w:p w14:paraId="1AD620C3"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1</w:t>
            </w:r>
          </w:p>
        </w:tc>
        <w:tc>
          <w:tcPr>
            <w:tcW w:w="2664" w:type="dxa"/>
            <w:tcBorders>
              <w:top w:val="nil"/>
              <w:left w:val="nil"/>
              <w:bottom w:val="single" w:sz="4" w:space="0" w:color="auto"/>
              <w:right w:val="single" w:sz="4" w:space="0" w:color="auto"/>
            </w:tcBorders>
            <w:vAlign w:val="center"/>
            <w:hideMark/>
          </w:tcPr>
          <w:p w14:paraId="23B38739"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 xml:space="preserve">Предусмотренные договором работы начинаются с даты вступления в силу договора о предоставлении услуг технического надзора и действует до </w:t>
            </w:r>
            <w:r>
              <w:rPr>
                <w:rFonts w:ascii="GHEA Grapalat" w:hAnsi="GHEA Grapalat" w:cs="Arial"/>
                <w:sz w:val="20"/>
                <w:szCs w:val="20"/>
              </w:rPr>
              <w:br/>
              <w:t xml:space="preserve"> 70 -го календарного дня включительно.</w:t>
            </w:r>
          </w:p>
        </w:tc>
      </w:tr>
      <w:tr w:rsidR="009E45DF" w14:paraId="07531691" w14:textId="77777777" w:rsidTr="009E45DF">
        <w:trPr>
          <w:trHeight w:val="2490"/>
        </w:trPr>
        <w:tc>
          <w:tcPr>
            <w:tcW w:w="552" w:type="dxa"/>
            <w:tcBorders>
              <w:top w:val="nil"/>
              <w:left w:val="single" w:sz="4" w:space="0" w:color="auto"/>
              <w:bottom w:val="single" w:sz="4" w:space="0" w:color="auto"/>
              <w:right w:val="single" w:sz="4" w:space="0" w:color="auto"/>
            </w:tcBorders>
            <w:vAlign w:val="center"/>
            <w:hideMark/>
          </w:tcPr>
          <w:p w14:paraId="672064E8"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3</w:t>
            </w:r>
          </w:p>
        </w:tc>
        <w:tc>
          <w:tcPr>
            <w:tcW w:w="1982" w:type="dxa"/>
            <w:tcBorders>
              <w:top w:val="nil"/>
              <w:left w:val="nil"/>
              <w:bottom w:val="single" w:sz="4" w:space="0" w:color="auto"/>
              <w:right w:val="single" w:sz="4" w:space="0" w:color="auto"/>
            </w:tcBorders>
            <w:vAlign w:val="center"/>
            <w:hideMark/>
          </w:tcPr>
          <w:p w14:paraId="60CBF364"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45611300/13</w:t>
            </w:r>
          </w:p>
        </w:tc>
        <w:tc>
          <w:tcPr>
            <w:tcW w:w="4931" w:type="dxa"/>
            <w:vMerge/>
            <w:tcBorders>
              <w:top w:val="nil"/>
              <w:left w:val="single" w:sz="4" w:space="0" w:color="auto"/>
              <w:bottom w:val="nil"/>
              <w:right w:val="single" w:sz="4" w:space="0" w:color="auto"/>
            </w:tcBorders>
            <w:vAlign w:val="center"/>
            <w:hideMark/>
          </w:tcPr>
          <w:p w14:paraId="7A84925A" w14:textId="77777777" w:rsidR="009E45DF" w:rsidRDefault="009E45DF" w:rsidP="009E45DF">
            <w:pPr>
              <w:rPr>
                <w:rFonts w:ascii="GHEA Grapalat" w:hAnsi="GHEA Grapalat" w:cs="Arial"/>
                <w:sz w:val="20"/>
                <w:szCs w:val="20"/>
              </w:rPr>
            </w:pPr>
          </w:p>
        </w:tc>
        <w:tc>
          <w:tcPr>
            <w:tcW w:w="960" w:type="dxa"/>
            <w:tcBorders>
              <w:top w:val="nil"/>
              <w:left w:val="nil"/>
              <w:bottom w:val="single" w:sz="4" w:space="0" w:color="auto"/>
              <w:right w:val="single" w:sz="4" w:space="0" w:color="auto"/>
            </w:tcBorders>
            <w:noWrap/>
            <w:vAlign w:val="center"/>
            <w:hideMark/>
          </w:tcPr>
          <w:p w14:paraId="4AEF81A7" w14:textId="77777777" w:rsidR="009E45DF" w:rsidRDefault="009E45DF" w:rsidP="009E45DF">
            <w:pPr>
              <w:jc w:val="center"/>
              <w:rPr>
                <w:rFonts w:ascii="GHEA Grapalat" w:hAnsi="GHEA Grapalat" w:cs="Arial"/>
                <w:color w:val="000000"/>
                <w:sz w:val="20"/>
                <w:szCs w:val="20"/>
              </w:rPr>
            </w:pPr>
            <w:r>
              <w:rPr>
                <w:rFonts w:ascii="GHEA Grapalat" w:hAnsi="GHEA Grapalat" w:cs="Arial"/>
                <w:color w:val="000000"/>
                <w:sz w:val="20"/>
                <w:szCs w:val="20"/>
              </w:rPr>
              <w:t>Драм</w:t>
            </w:r>
          </w:p>
        </w:tc>
        <w:tc>
          <w:tcPr>
            <w:tcW w:w="1439" w:type="dxa"/>
            <w:tcBorders>
              <w:top w:val="nil"/>
              <w:left w:val="nil"/>
              <w:bottom w:val="single" w:sz="4" w:space="0" w:color="auto"/>
              <w:right w:val="single" w:sz="4" w:space="0" w:color="auto"/>
            </w:tcBorders>
            <w:vAlign w:val="center"/>
            <w:hideMark/>
          </w:tcPr>
          <w:p w14:paraId="7ED930FB"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46,537,674</w:t>
            </w:r>
          </w:p>
        </w:tc>
        <w:tc>
          <w:tcPr>
            <w:tcW w:w="1985" w:type="dxa"/>
            <w:tcBorders>
              <w:top w:val="single" w:sz="4" w:space="0" w:color="auto"/>
              <w:left w:val="nil"/>
              <w:bottom w:val="nil"/>
              <w:right w:val="single" w:sz="4" w:space="0" w:color="auto"/>
            </w:tcBorders>
            <w:vAlign w:val="center"/>
            <w:hideMark/>
          </w:tcPr>
          <w:p w14:paraId="6D3909C9"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Дворовая территория дома № 27 на улице Хахах Дон административного района Эребуни г.Еревана</w:t>
            </w:r>
          </w:p>
        </w:tc>
        <w:tc>
          <w:tcPr>
            <w:tcW w:w="877" w:type="dxa"/>
            <w:tcBorders>
              <w:top w:val="nil"/>
              <w:left w:val="nil"/>
              <w:bottom w:val="single" w:sz="4" w:space="0" w:color="auto"/>
              <w:right w:val="single" w:sz="4" w:space="0" w:color="auto"/>
            </w:tcBorders>
            <w:vAlign w:val="center"/>
            <w:hideMark/>
          </w:tcPr>
          <w:p w14:paraId="403966EB"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1</w:t>
            </w:r>
          </w:p>
        </w:tc>
        <w:tc>
          <w:tcPr>
            <w:tcW w:w="2664" w:type="dxa"/>
            <w:tcBorders>
              <w:top w:val="nil"/>
              <w:left w:val="nil"/>
              <w:bottom w:val="single" w:sz="4" w:space="0" w:color="auto"/>
              <w:right w:val="single" w:sz="4" w:space="0" w:color="auto"/>
            </w:tcBorders>
            <w:vAlign w:val="center"/>
            <w:hideMark/>
          </w:tcPr>
          <w:p w14:paraId="752E2BCC"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 xml:space="preserve">Предусмотренные договором работы начинаются с даты вступления в силу договора о предоставлении услуг технического надзора и действует до </w:t>
            </w:r>
            <w:r>
              <w:rPr>
                <w:rFonts w:ascii="GHEA Grapalat" w:hAnsi="GHEA Grapalat" w:cs="Arial"/>
                <w:sz w:val="20"/>
                <w:szCs w:val="20"/>
              </w:rPr>
              <w:br/>
              <w:t xml:space="preserve"> 60 -го календарного дня включительно.</w:t>
            </w:r>
          </w:p>
        </w:tc>
      </w:tr>
      <w:tr w:rsidR="009E45DF" w14:paraId="7F1FEFA8" w14:textId="77777777" w:rsidTr="009E45DF">
        <w:trPr>
          <w:trHeight w:val="2490"/>
        </w:trPr>
        <w:tc>
          <w:tcPr>
            <w:tcW w:w="552" w:type="dxa"/>
            <w:tcBorders>
              <w:top w:val="nil"/>
              <w:left w:val="single" w:sz="4" w:space="0" w:color="auto"/>
              <w:bottom w:val="single" w:sz="4" w:space="0" w:color="auto"/>
              <w:right w:val="single" w:sz="4" w:space="0" w:color="auto"/>
            </w:tcBorders>
            <w:vAlign w:val="center"/>
            <w:hideMark/>
          </w:tcPr>
          <w:p w14:paraId="19956A0E"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4</w:t>
            </w:r>
          </w:p>
        </w:tc>
        <w:tc>
          <w:tcPr>
            <w:tcW w:w="1982" w:type="dxa"/>
            <w:tcBorders>
              <w:top w:val="nil"/>
              <w:left w:val="nil"/>
              <w:bottom w:val="single" w:sz="4" w:space="0" w:color="auto"/>
              <w:right w:val="single" w:sz="4" w:space="0" w:color="auto"/>
            </w:tcBorders>
            <w:vAlign w:val="center"/>
            <w:hideMark/>
          </w:tcPr>
          <w:p w14:paraId="14126977"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45611300/14</w:t>
            </w:r>
          </w:p>
        </w:tc>
        <w:tc>
          <w:tcPr>
            <w:tcW w:w="4931" w:type="dxa"/>
            <w:vMerge/>
            <w:tcBorders>
              <w:top w:val="nil"/>
              <w:left w:val="single" w:sz="4" w:space="0" w:color="auto"/>
              <w:bottom w:val="nil"/>
              <w:right w:val="single" w:sz="4" w:space="0" w:color="auto"/>
            </w:tcBorders>
            <w:vAlign w:val="center"/>
            <w:hideMark/>
          </w:tcPr>
          <w:p w14:paraId="2E630AB0" w14:textId="77777777" w:rsidR="009E45DF" w:rsidRDefault="009E45DF" w:rsidP="009E45DF">
            <w:pPr>
              <w:rPr>
                <w:rFonts w:ascii="GHEA Grapalat" w:hAnsi="GHEA Grapalat" w:cs="Arial"/>
                <w:sz w:val="20"/>
                <w:szCs w:val="20"/>
              </w:rPr>
            </w:pPr>
          </w:p>
        </w:tc>
        <w:tc>
          <w:tcPr>
            <w:tcW w:w="960" w:type="dxa"/>
            <w:tcBorders>
              <w:top w:val="nil"/>
              <w:left w:val="nil"/>
              <w:bottom w:val="single" w:sz="4" w:space="0" w:color="auto"/>
              <w:right w:val="single" w:sz="4" w:space="0" w:color="auto"/>
            </w:tcBorders>
            <w:noWrap/>
            <w:vAlign w:val="center"/>
            <w:hideMark/>
          </w:tcPr>
          <w:p w14:paraId="289DBD35" w14:textId="77777777" w:rsidR="009E45DF" w:rsidRDefault="009E45DF" w:rsidP="009E45DF">
            <w:pPr>
              <w:jc w:val="center"/>
              <w:rPr>
                <w:rFonts w:ascii="GHEA Grapalat" w:hAnsi="GHEA Grapalat" w:cs="Arial"/>
                <w:color w:val="000000"/>
                <w:sz w:val="20"/>
                <w:szCs w:val="20"/>
              </w:rPr>
            </w:pPr>
            <w:r>
              <w:rPr>
                <w:rFonts w:ascii="GHEA Grapalat" w:hAnsi="GHEA Grapalat" w:cs="Arial"/>
                <w:color w:val="000000"/>
                <w:sz w:val="20"/>
                <w:szCs w:val="20"/>
              </w:rPr>
              <w:t>Драм</w:t>
            </w:r>
          </w:p>
        </w:tc>
        <w:tc>
          <w:tcPr>
            <w:tcW w:w="1439" w:type="dxa"/>
            <w:tcBorders>
              <w:top w:val="nil"/>
              <w:left w:val="nil"/>
              <w:bottom w:val="single" w:sz="4" w:space="0" w:color="auto"/>
              <w:right w:val="single" w:sz="4" w:space="0" w:color="auto"/>
            </w:tcBorders>
            <w:vAlign w:val="center"/>
            <w:hideMark/>
          </w:tcPr>
          <w:p w14:paraId="614843BA"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33,722,124</w:t>
            </w:r>
          </w:p>
        </w:tc>
        <w:tc>
          <w:tcPr>
            <w:tcW w:w="1985" w:type="dxa"/>
            <w:tcBorders>
              <w:top w:val="single" w:sz="4" w:space="0" w:color="auto"/>
              <w:left w:val="nil"/>
              <w:bottom w:val="nil"/>
              <w:right w:val="single" w:sz="4" w:space="0" w:color="auto"/>
            </w:tcBorders>
            <w:vAlign w:val="center"/>
            <w:hideMark/>
          </w:tcPr>
          <w:p w14:paraId="2C5B2BC2"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Дворовая территория перед зданием № 2/1 на улице Аванесова административного района Эребуни г.Еревана</w:t>
            </w:r>
          </w:p>
        </w:tc>
        <w:tc>
          <w:tcPr>
            <w:tcW w:w="877" w:type="dxa"/>
            <w:tcBorders>
              <w:top w:val="nil"/>
              <w:left w:val="nil"/>
              <w:bottom w:val="single" w:sz="4" w:space="0" w:color="auto"/>
              <w:right w:val="single" w:sz="4" w:space="0" w:color="auto"/>
            </w:tcBorders>
            <w:vAlign w:val="center"/>
            <w:hideMark/>
          </w:tcPr>
          <w:p w14:paraId="40AA8E9D"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1</w:t>
            </w:r>
          </w:p>
        </w:tc>
        <w:tc>
          <w:tcPr>
            <w:tcW w:w="2664" w:type="dxa"/>
            <w:tcBorders>
              <w:top w:val="nil"/>
              <w:left w:val="nil"/>
              <w:bottom w:val="single" w:sz="4" w:space="0" w:color="auto"/>
              <w:right w:val="single" w:sz="4" w:space="0" w:color="auto"/>
            </w:tcBorders>
            <w:vAlign w:val="center"/>
            <w:hideMark/>
          </w:tcPr>
          <w:p w14:paraId="6A2DEE68"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 xml:space="preserve">Предусмотренные договором работы начинаются с даты вступления в силу договора о предоставлении услуг технического надзора и действует до </w:t>
            </w:r>
            <w:r>
              <w:rPr>
                <w:rFonts w:ascii="GHEA Grapalat" w:hAnsi="GHEA Grapalat" w:cs="Arial"/>
                <w:sz w:val="20"/>
                <w:szCs w:val="20"/>
              </w:rPr>
              <w:br/>
              <w:t xml:space="preserve"> 60 -го календарного дня включительно.</w:t>
            </w:r>
          </w:p>
        </w:tc>
      </w:tr>
      <w:tr w:rsidR="009E45DF" w14:paraId="63E89153" w14:textId="77777777" w:rsidTr="009E45DF">
        <w:trPr>
          <w:trHeight w:val="2490"/>
        </w:trPr>
        <w:tc>
          <w:tcPr>
            <w:tcW w:w="552" w:type="dxa"/>
            <w:tcBorders>
              <w:top w:val="nil"/>
              <w:left w:val="single" w:sz="4" w:space="0" w:color="auto"/>
              <w:bottom w:val="single" w:sz="4" w:space="0" w:color="auto"/>
              <w:right w:val="single" w:sz="4" w:space="0" w:color="auto"/>
            </w:tcBorders>
            <w:vAlign w:val="center"/>
            <w:hideMark/>
          </w:tcPr>
          <w:p w14:paraId="073A051C"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lastRenderedPageBreak/>
              <w:t>5</w:t>
            </w:r>
          </w:p>
        </w:tc>
        <w:tc>
          <w:tcPr>
            <w:tcW w:w="1982" w:type="dxa"/>
            <w:tcBorders>
              <w:top w:val="nil"/>
              <w:left w:val="nil"/>
              <w:bottom w:val="single" w:sz="4" w:space="0" w:color="auto"/>
              <w:right w:val="single" w:sz="4" w:space="0" w:color="auto"/>
            </w:tcBorders>
            <w:vAlign w:val="center"/>
            <w:hideMark/>
          </w:tcPr>
          <w:p w14:paraId="57E2A710"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45611300/15</w:t>
            </w:r>
          </w:p>
        </w:tc>
        <w:tc>
          <w:tcPr>
            <w:tcW w:w="4931" w:type="dxa"/>
            <w:vMerge/>
            <w:tcBorders>
              <w:top w:val="nil"/>
              <w:left w:val="single" w:sz="4" w:space="0" w:color="auto"/>
              <w:bottom w:val="nil"/>
              <w:right w:val="single" w:sz="4" w:space="0" w:color="auto"/>
            </w:tcBorders>
            <w:vAlign w:val="center"/>
            <w:hideMark/>
          </w:tcPr>
          <w:p w14:paraId="225279F4" w14:textId="77777777" w:rsidR="009E45DF" w:rsidRDefault="009E45DF" w:rsidP="009E45DF">
            <w:pPr>
              <w:rPr>
                <w:rFonts w:ascii="GHEA Grapalat" w:hAnsi="GHEA Grapalat" w:cs="Arial"/>
                <w:sz w:val="20"/>
                <w:szCs w:val="20"/>
              </w:rPr>
            </w:pPr>
          </w:p>
        </w:tc>
        <w:tc>
          <w:tcPr>
            <w:tcW w:w="960" w:type="dxa"/>
            <w:tcBorders>
              <w:top w:val="nil"/>
              <w:left w:val="nil"/>
              <w:bottom w:val="single" w:sz="4" w:space="0" w:color="auto"/>
              <w:right w:val="single" w:sz="4" w:space="0" w:color="auto"/>
            </w:tcBorders>
            <w:noWrap/>
            <w:vAlign w:val="center"/>
            <w:hideMark/>
          </w:tcPr>
          <w:p w14:paraId="511D52AB" w14:textId="77777777" w:rsidR="009E45DF" w:rsidRDefault="009E45DF" w:rsidP="009E45DF">
            <w:pPr>
              <w:jc w:val="center"/>
              <w:rPr>
                <w:rFonts w:ascii="GHEA Grapalat" w:hAnsi="GHEA Grapalat" w:cs="Arial"/>
                <w:color w:val="000000"/>
                <w:sz w:val="20"/>
                <w:szCs w:val="20"/>
              </w:rPr>
            </w:pPr>
            <w:r>
              <w:rPr>
                <w:rFonts w:ascii="GHEA Grapalat" w:hAnsi="GHEA Grapalat" w:cs="Arial"/>
                <w:color w:val="000000"/>
                <w:sz w:val="20"/>
                <w:szCs w:val="20"/>
              </w:rPr>
              <w:t>Драм</w:t>
            </w:r>
          </w:p>
        </w:tc>
        <w:tc>
          <w:tcPr>
            <w:tcW w:w="1439" w:type="dxa"/>
            <w:tcBorders>
              <w:top w:val="nil"/>
              <w:left w:val="nil"/>
              <w:bottom w:val="single" w:sz="4" w:space="0" w:color="auto"/>
              <w:right w:val="single" w:sz="4" w:space="0" w:color="auto"/>
            </w:tcBorders>
            <w:vAlign w:val="center"/>
            <w:hideMark/>
          </w:tcPr>
          <w:p w14:paraId="301E9825"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43,669,165</w:t>
            </w:r>
          </w:p>
        </w:tc>
        <w:tc>
          <w:tcPr>
            <w:tcW w:w="1985" w:type="dxa"/>
            <w:tcBorders>
              <w:top w:val="single" w:sz="4" w:space="0" w:color="auto"/>
              <w:left w:val="nil"/>
              <w:bottom w:val="nil"/>
              <w:right w:val="single" w:sz="4" w:space="0" w:color="auto"/>
            </w:tcBorders>
            <w:vAlign w:val="center"/>
            <w:hideMark/>
          </w:tcPr>
          <w:p w14:paraId="20BF9E7B"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Дворовая территория дома № 35 на улице Хахах Дон административного района Эребуни г.Еревана</w:t>
            </w:r>
          </w:p>
        </w:tc>
        <w:tc>
          <w:tcPr>
            <w:tcW w:w="877" w:type="dxa"/>
            <w:tcBorders>
              <w:top w:val="nil"/>
              <w:left w:val="nil"/>
              <w:bottom w:val="single" w:sz="4" w:space="0" w:color="auto"/>
              <w:right w:val="single" w:sz="4" w:space="0" w:color="auto"/>
            </w:tcBorders>
            <w:vAlign w:val="center"/>
            <w:hideMark/>
          </w:tcPr>
          <w:p w14:paraId="722FA2C2"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1</w:t>
            </w:r>
          </w:p>
        </w:tc>
        <w:tc>
          <w:tcPr>
            <w:tcW w:w="2664" w:type="dxa"/>
            <w:tcBorders>
              <w:top w:val="nil"/>
              <w:left w:val="nil"/>
              <w:bottom w:val="single" w:sz="4" w:space="0" w:color="auto"/>
              <w:right w:val="single" w:sz="4" w:space="0" w:color="auto"/>
            </w:tcBorders>
            <w:vAlign w:val="center"/>
            <w:hideMark/>
          </w:tcPr>
          <w:p w14:paraId="2883D0A8"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 xml:space="preserve">Предусмотренные договором работы начинаются с даты вступления в силу договора о предоставлении услуг технического надзора и действует до </w:t>
            </w:r>
            <w:r>
              <w:rPr>
                <w:rFonts w:ascii="GHEA Grapalat" w:hAnsi="GHEA Grapalat" w:cs="Arial"/>
                <w:sz w:val="20"/>
                <w:szCs w:val="20"/>
              </w:rPr>
              <w:br w:type="page"/>
              <w:t>60 -го календарного дня включительно.</w:t>
            </w:r>
          </w:p>
        </w:tc>
      </w:tr>
      <w:tr w:rsidR="009E45DF" w14:paraId="2E88732E" w14:textId="77777777" w:rsidTr="009E45DF">
        <w:trPr>
          <w:trHeight w:val="2490"/>
        </w:trPr>
        <w:tc>
          <w:tcPr>
            <w:tcW w:w="552" w:type="dxa"/>
            <w:tcBorders>
              <w:top w:val="nil"/>
              <w:left w:val="single" w:sz="4" w:space="0" w:color="auto"/>
              <w:bottom w:val="single" w:sz="4" w:space="0" w:color="auto"/>
              <w:right w:val="single" w:sz="4" w:space="0" w:color="auto"/>
            </w:tcBorders>
            <w:vAlign w:val="center"/>
            <w:hideMark/>
          </w:tcPr>
          <w:p w14:paraId="6C1C0440"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6</w:t>
            </w:r>
          </w:p>
        </w:tc>
        <w:tc>
          <w:tcPr>
            <w:tcW w:w="1982" w:type="dxa"/>
            <w:tcBorders>
              <w:top w:val="nil"/>
              <w:left w:val="nil"/>
              <w:bottom w:val="single" w:sz="4" w:space="0" w:color="auto"/>
              <w:right w:val="single" w:sz="4" w:space="0" w:color="auto"/>
            </w:tcBorders>
            <w:vAlign w:val="center"/>
            <w:hideMark/>
          </w:tcPr>
          <w:p w14:paraId="09DC090F"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45611300/16</w:t>
            </w:r>
          </w:p>
        </w:tc>
        <w:tc>
          <w:tcPr>
            <w:tcW w:w="4931" w:type="dxa"/>
            <w:vMerge/>
            <w:tcBorders>
              <w:top w:val="nil"/>
              <w:left w:val="single" w:sz="4" w:space="0" w:color="auto"/>
              <w:bottom w:val="single" w:sz="4" w:space="0" w:color="auto"/>
              <w:right w:val="single" w:sz="4" w:space="0" w:color="auto"/>
            </w:tcBorders>
            <w:vAlign w:val="center"/>
            <w:hideMark/>
          </w:tcPr>
          <w:p w14:paraId="0ECFD253" w14:textId="77777777" w:rsidR="009E45DF" w:rsidRDefault="009E45DF" w:rsidP="009E45DF">
            <w:pPr>
              <w:rPr>
                <w:rFonts w:ascii="GHEA Grapalat" w:hAnsi="GHEA Grapalat" w:cs="Arial"/>
                <w:sz w:val="20"/>
                <w:szCs w:val="20"/>
              </w:rPr>
            </w:pPr>
          </w:p>
        </w:tc>
        <w:tc>
          <w:tcPr>
            <w:tcW w:w="960" w:type="dxa"/>
            <w:tcBorders>
              <w:top w:val="nil"/>
              <w:left w:val="nil"/>
              <w:bottom w:val="single" w:sz="4" w:space="0" w:color="auto"/>
              <w:right w:val="single" w:sz="4" w:space="0" w:color="auto"/>
            </w:tcBorders>
            <w:noWrap/>
            <w:vAlign w:val="center"/>
            <w:hideMark/>
          </w:tcPr>
          <w:p w14:paraId="55C47844" w14:textId="77777777" w:rsidR="009E45DF" w:rsidRDefault="009E45DF" w:rsidP="009E45DF">
            <w:pPr>
              <w:jc w:val="center"/>
              <w:rPr>
                <w:rFonts w:ascii="GHEA Grapalat" w:hAnsi="GHEA Grapalat" w:cs="Arial"/>
                <w:color w:val="000000"/>
                <w:sz w:val="20"/>
                <w:szCs w:val="20"/>
              </w:rPr>
            </w:pPr>
            <w:r>
              <w:rPr>
                <w:rFonts w:ascii="GHEA Grapalat" w:hAnsi="GHEA Grapalat" w:cs="Arial"/>
                <w:color w:val="000000"/>
                <w:sz w:val="20"/>
                <w:szCs w:val="20"/>
              </w:rPr>
              <w:t>Драм</w:t>
            </w:r>
          </w:p>
        </w:tc>
        <w:tc>
          <w:tcPr>
            <w:tcW w:w="1439" w:type="dxa"/>
            <w:tcBorders>
              <w:top w:val="nil"/>
              <w:left w:val="nil"/>
              <w:bottom w:val="single" w:sz="4" w:space="0" w:color="auto"/>
              <w:right w:val="single" w:sz="4" w:space="0" w:color="auto"/>
            </w:tcBorders>
            <w:vAlign w:val="center"/>
            <w:hideMark/>
          </w:tcPr>
          <w:p w14:paraId="4D2C39C2"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25,394,412</w:t>
            </w:r>
          </w:p>
        </w:tc>
        <w:tc>
          <w:tcPr>
            <w:tcW w:w="1985" w:type="dxa"/>
            <w:tcBorders>
              <w:top w:val="single" w:sz="4" w:space="0" w:color="auto"/>
              <w:left w:val="nil"/>
              <w:bottom w:val="single" w:sz="4" w:space="0" w:color="auto"/>
              <w:right w:val="single" w:sz="4" w:space="0" w:color="auto"/>
            </w:tcBorders>
            <w:vAlign w:val="center"/>
            <w:hideMark/>
          </w:tcPr>
          <w:p w14:paraId="34B0A49D"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Дворовая территория прилегающая к 12-й улице Вардашена, 30/4 административного района Эребуни г.Еревана</w:t>
            </w:r>
          </w:p>
        </w:tc>
        <w:tc>
          <w:tcPr>
            <w:tcW w:w="877" w:type="dxa"/>
            <w:tcBorders>
              <w:top w:val="nil"/>
              <w:left w:val="nil"/>
              <w:bottom w:val="single" w:sz="4" w:space="0" w:color="auto"/>
              <w:right w:val="single" w:sz="4" w:space="0" w:color="auto"/>
            </w:tcBorders>
            <w:vAlign w:val="center"/>
            <w:hideMark/>
          </w:tcPr>
          <w:p w14:paraId="77A7EC67"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1</w:t>
            </w:r>
          </w:p>
        </w:tc>
        <w:tc>
          <w:tcPr>
            <w:tcW w:w="2664" w:type="dxa"/>
            <w:tcBorders>
              <w:top w:val="nil"/>
              <w:left w:val="nil"/>
              <w:bottom w:val="single" w:sz="4" w:space="0" w:color="auto"/>
              <w:right w:val="single" w:sz="4" w:space="0" w:color="auto"/>
            </w:tcBorders>
            <w:vAlign w:val="center"/>
            <w:hideMark/>
          </w:tcPr>
          <w:p w14:paraId="002535AA" w14:textId="77777777" w:rsidR="009E45DF" w:rsidRDefault="009E45DF" w:rsidP="009E45DF">
            <w:pPr>
              <w:jc w:val="center"/>
              <w:rPr>
                <w:rFonts w:ascii="GHEA Grapalat" w:hAnsi="GHEA Grapalat" w:cs="Arial"/>
                <w:sz w:val="20"/>
                <w:szCs w:val="20"/>
              </w:rPr>
            </w:pPr>
            <w:r>
              <w:rPr>
                <w:rFonts w:ascii="GHEA Grapalat" w:hAnsi="GHEA Grapalat" w:cs="Arial"/>
                <w:sz w:val="20"/>
                <w:szCs w:val="20"/>
              </w:rPr>
              <w:t xml:space="preserve">Предусмотренные договором работы начинаются с даты вступления в силу договора о предоставлении услуг технического надзора и действует до </w:t>
            </w:r>
            <w:r>
              <w:rPr>
                <w:rFonts w:ascii="GHEA Grapalat" w:hAnsi="GHEA Grapalat" w:cs="Arial"/>
                <w:sz w:val="20"/>
                <w:szCs w:val="20"/>
              </w:rPr>
              <w:br/>
              <w:t xml:space="preserve"> 50 -го календарного дня включительно.</w:t>
            </w:r>
          </w:p>
        </w:tc>
      </w:tr>
    </w:tbl>
    <w:p w14:paraId="2B767619" w14:textId="77777777" w:rsidR="001F48BD" w:rsidRPr="00277472" w:rsidRDefault="001F48BD" w:rsidP="00E71B18">
      <w:pPr>
        <w:widowControl w:val="0"/>
        <w:spacing w:line="276" w:lineRule="auto"/>
        <w:ind w:firstLine="567"/>
        <w:jc w:val="center"/>
        <w:rPr>
          <w:rFonts w:ascii="GHEA Grapalat" w:hAnsi="GHEA Grapalat"/>
          <w:b/>
          <w:sz w:val="28"/>
          <w:szCs w:val="28"/>
        </w:rPr>
      </w:pPr>
    </w:p>
    <w:p w14:paraId="4D7BF496" w14:textId="77777777" w:rsidR="00277472" w:rsidRPr="00277472" w:rsidRDefault="00277472" w:rsidP="00E71B18">
      <w:pPr>
        <w:widowControl w:val="0"/>
        <w:spacing w:line="276" w:lineRule="auto"/>
        <w:ind w:firstLine="567"/>
        <w:jc w:val="center"/>
        <w:rPr>
          <w:rFonts w:ascii="GHEA Grapalat" w:hAnsi="GHEA Grapalat"/>
          <w:b/>
          <w:sz w:val="28"/>
          <w:szCs w:val="28"/>
        </w:rPr>
      </w:pPr>
    </w:p>
    <w:p w14:paraId="1D086D98" w14:textId="77777777" w:rsidR="00277472" w:rsidRDefault="00277472" w:rsidP="00277472">
      <w:pPr>
        <w:widowControl w:val="0"/>
        <w:spacing w:line="276" w:lineRule="auto"/>
        <w:rPr>
          <w:rFonts w:ascii="GHEA Grapalat" w:hAnsi="GHEA Grapalat"/>
          <w:b/>
          <w:sz w:val="28"/>
          <w:szCs w:val="28"/>
        </w:rPr>
      </w:pPr>
    </w:p>
    <w:p w14:paraId="254557B4" w14:textId="77777777" w:rsidR="00277472" w:rsidRDefault="00277472" w:rsidP="00277472">
      <w:pPr>
        <w:widowControl w:val="0"/>
        <w:spacing w:line="276" w:lineRule="auto"/>
        <w:rPr>
          <w:rFonts w:ascii="GHEA Grapalat" w:hAnsi="GHEA Grapalat"/>
          <w:b/>
          <w:sz w:val="28"/>
          <w:szCs w:val="28"/>
        </w:rPr>
        <w:sectPr w:rsidR="00277472" w:rsidSect="00277472">
          <w:footnotePr>
            <w:pos w:val="beneathText"/>
          </w:footnotePr>
          <w:pgSz w:w="16840" w:h="11907" w:orient="landscape" w:code="9"/>
          <w:pgMar w:top="1418" w:right="993" w:bottom="1418" w:left="1418" w:header="561" w:footer="561" w:gutter="0"/>
          <w:cols w:space="720"/>
          <w:docGrid w:linePitch="326"/>
        </w:sectPr>
      </w:pPr>
    </w:p>
    <w:p w14:paraId="467C2FDF" w14:textId="77777777" w:rsidR="00277472" w:rsidRPr="00277472" w:rsidRDefault="00277472" w:rsidP="00277472">
      <w:pPr>
        <w:widowControl w:val="0"/>
        <w:spacing w:line="276" w:lineRule="auto"/>
        <w:rPr>
          <w:rFonts w:ascii="GHEA Grapalat" w:hAnsi="GHEA Grapalat"/>
          <w:b/>
          <w:sz w:val="28"/>
          <w:szCs w:val="28"/>
        </w:rPr>
      </w:pPr>
    </w:p>
    <w:p w14:paraId="479ACCC9" w14:textId="5255CD78" w:rsidR="00BB28C8" w:rsidRDefault="008B56A4" w:rsidP="00BB28C8">
      <w:pPr>
        <w:widowControl w:val="0"/>
        <w:spacing w:after="160" w:line="360" w:lineRule="auto"/>
        <w:ind w:firstLine="567"/>
        <w:jc w:val="center"/>
        <w:rPr>
          <w:rFonts w:ascii="GHEA Grapalat" w:hAnsi="GHEA Grapalat"/>
          <w:b/>
        </w:rPr>
      </w:pPr>
      <w:r w:rsidRPr="008B56A4">
        <w:rPr>
          <w:rFonts w:ascii="GHEA Grapalat" w:hAnsi="GHEA Grapalat"/>
          <w:b/>
          <w:sz w:val="28"/>
          <w:szCs w:val="28"/>
        </w:rPr>
        <w:t xml:space="preserve"> </w:t>
      </w:r>
      <w:r w:rsidR="00277472" w:rsidRPr="008B56A4">
        <w:rPr>
          <w:rFonts w:ascii="GHEA Grapalat" w:hAnsi="GHEA Grapalat"/>
          <w:b/>
          <w:sz w:val="28"/>
          <w:szCs w:val="28"/>
        </w:rPr>
        <w:t>ВЕДОМОСТЬ-СМЕТА</w:t>
      </w:r>
      <w:r w:rsidR="00BB28C8" w:rsidRPr="009F3DC7">
        <w:rPr>
          <w:rFonts w:ascii="GHEA Grapalat" w:hAnsi="GHEA Grapalat"/>
          <w:b/>
        </w:rPr>
        <w:t>*</w:t>
      </w:r>
    </w:p>
    <w:p w14:paraId="3E151277" w14:textId="078DC042" w:rsidR="00277472" w:rsidRDefault="00277472" w:rsidP="00277472">
      <w:pPr>
        <w:widowControl w:val="0"/>
        <w:spacing w:after="160" w:line="360" w:lineRule="auto"/>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Pr="00277472">
        <w:t xml:space="preserve"> </w:t>
      </w:r>
      <w:r w:rsidR="009E45DF">
        <w:rPr>
          <w:rFonts w:ascii="GHEA Grapalat" w:hAnsi="GHEA Grapalat"/>
        </w:rPr>
        <w:t>РАБОТЫ ПО БЛАГОУСТРОЙСТВУ И КАПИТАЛЬНОМУ РЕМОНТУ ДВОРОВЫХ ТЕРРИТОРИЙ В АДМИНИСТРАТИВНОМ РАЙОНЕ ЭРЕБУНИ ГОРОДА ЕРЕВАНА.</w:t>
      </w:r>
      <w:r w:rsidRPr="009F3DC7">
        <w:rPr>
          <w:rFonts w:ascii="GHEA Grapalat" w:hAnsi="GHEA Grapalat"/>
        </w:rPr>
        <w:t>"</w:t>
      </w:r>
    </w:p>
    <w:p w14:paraId="3D1B63B0" w14:textId="77777777" w:rsidR="00277472" w:rsidRDefault="00277472" w:rsidP="00277472">
      <w:pPr>
        <w:widowControl w:val="0"/>
        <w:spacing w:after="160" w:line="360" w:lineRule="auto"/>
        <w:ind w:firstLine="567"/>
        <w:jc w:val="center"/>
        <w:rPr>
          <w:rFonts w:ascii="GHEA Grapalat" w:hAnsi="GHEA Grapalat"/>
          <w:b/>
          <w:lang w:val="hy-AM"/>
        </w:rPr>
      </w:pPr>
    </w:p>
    <w:p w14:paraId="474A05D9" w14:textId="5FC9BDF5" w:rsidR="00C0554C" w:rsidRPr="009E45DF" w:rsidRDefault="00C0554C" w:rsidP="00277472">
      <w:pPr>
        <w:widowControl w:val="0"/>
        <w:spacing w:after="160" w:line="360" w:lineRule="auto"/>
        <w:ind w:firstLine="567"/>
        <w:jc w:val="center"/>
        <w:rPr>
          <w:rFonts w:ascii="GHEA Grapalat" w:hAnsi="GHEA Grapalat"/>
          <w:b/>
          <w:color w:val="EE0000"/>
          <w:lang w:val="hy-AM"/>
        </w:rPr>
      </w:pPr>
      <w:r w:rsidRPr="009E45DF">
        <w:rPr>
          <w:rFonts w:ascii="GHEA Grapalat" w:hAnsi="GHEA Grapalat"/>
          <w:b/>
          <w:color w:val="EE0000"/>
          <w:lang w:val="hy-AM"/>
        </w:rPr>
        <w:t>Ведомость-смета прилагается к приглашению в качестве приложения.</w:t>
      </w:r>
    </w:p>
    <w:p w14:paraId="0B3E80F1" w14:textId="77777777" w:rsidR="008F683C" w:rsidRPr="00C0554C" w:rsidRDefault="008F683C" w:rsidP="008F683C">
      <w:pPr>
        <w:tabs>
          <w:tab w:val="left" w:pos="9980"/>
        </w:tabs>
        <w:jc w:val="center"/>
        <w:rPr>
          <w:rFonts w:ascii="GHEA Grapalat" w:hAnsi="GHEA Grapalat" w:cs="Sylfaen"/>
          <w:b/>
        </w:rPr>
      </w:pPr>
    </w:p>
    <w:p w14:paraId="572FDCCA" w14:textId="77777777" w:rsidR="00277472" w:rsidRPr="00C0554C" w:rsidRDefault="00277472" w:rsidP="008F683C">
      <w:pPr>
        <w:tabs>
          <w:tab w:val="left" w:pos="9980"/>
        </w:tabs>
        <w:jc w:val="center"/>
        <w:rPr>
          <w:rFonts w:ascii="GHEA Grapalat" w:hAnsi="GHEA Grapalat" w:cs="Sylfaen"/>
          <w:b/>
        </w:rPr>
      </w:pPr>
    </w:p>
    <w:tbl>
      <w:tblPr>
        <w:tblW w:w="9639" w:type="dxa"/>
        <w:jc w:val="center"/>
        <w:tblLayout w:type="fixed"/>
        <w:tblLook w:val="0000" w:firstRow="0" w:lastRow="0" w:firstColumn="0" w:lastColumn="0" w:noHBand="0" w:noVBand="0"/>
      </w:tblPr>
      <w:tblGrid>
        <w:gridCol w:w="4536"/>
        <w:gridCol w:w="760"/>
        <w:gridCol w:w="4343"/>
      </w:tblGrid>
      <w:tr w:rsidR="002038B0" w:rsidRPr="009F3DC7" w14:paraId="28BE15FB" w14:textId="77777777" w:rsidTr="003066CC">
        <w:trPr>
          <w:jc w:val="center"/>
        </w:trPr>
        <w:tc>
          <w:tcPr>
            <w:tcW w:w="4536" w:type="dxa"/>
          </w:tcPr>
          <w:p w14:paraId="110304C6" w14:textId="77777777" w:rsidR="002038B0" w:rsidRPr="009F3DC7" w:rsidRDefault="002038B0" w:rsidP="003066CC">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3BDAEA1C" w14:textId="77777777" w:rsidR="002038B0" w:rsidRPr="00517562" w:rsidRDefault="002038B0" w:rsidP="003066CC">
            <w:pPr>
              <w:widowControl w:val="0"/>
              <w:jc w:val="center"/>
              <w:rPr>
                <w:rFonts w:ascii="GHEA Grapalat" w:hAnsi="GHEA Grapalat"/>
                <w:lang w:val="en-US"/>
              </w:rPr>
            </w:pPr>
            <w:r>
              <w:rPr>
                <w:rFonts w:ascii="GHEA Grapalat" w:hAnsi="GHEA Grapalat"/>
                <w:lang w:val="en-US"/>
              </w:rPr>
              <w:t>______________________</w:t>
            </w:r>
          </w:p>
          <w:p w14:paraId="58540744" w14:textId="77777777" w:rsidR="002038B0" w:rsidRPr="00517562" w:rsidRDefault="002038B0" w:rsidP="003066CC">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2AA7A667" w14:textId="77777777" w:rsidR="002038B0" w:rsidRPr="009F3DC7" w:rsidRDefault="002038B0" w:rsidP="003066CC">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CA78A11" w14:textId="77777777" w:rsidR="002038B0" w:rsidRPr="009F3DC7" w:rsidRDefault="002038B0" w:rsidP="003066CC">
            <w:pPr>
              <w:widowControl w:val="0"/>
              <w:spacing w:after="160" w:line="360" w:lineRule="auto"/>
              <w:jc w:val="center"/>
              <w:rPr>
                <w:rFonts w:ascii="GHEA Grapalat" w:hAnsi="GHEA Grapalat"/>
              </w:rPr>
            </w:pPr>
          </w:p>
        </w:tc>
        <w:tc>
          <w:tcPr>
            <w:tcW w:w="4343" w:type="dxa"/>
          </w:tcPr>
          <w:p w14:paraId="4268A769" w14:textId="77777777" w:rsidR="002038B0" w:rsidRPr="009F3DC7" w:rsidRDefault="002038B0" w:rsidP="003066CC">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43EB3D16" w14:textId="77777777" w:rsidR="002038B0" w:rsidRPr="00517562" w:rsidRDefault="002038B0" w:rsidP="003066CC">
            <w:pPr>
              <w:widowControl w:val="0"/>
              <w:jc w:val="center"/>
              <w:rPr>
                <w:rFonts w:ascii="GHEA Grapalat" w:hAnsi="GHEA Grapalat"/>
                <w:lang w:val="en-US"/>
              </w:rPr>
            </w:pPr>
            <w:r>
              <w:rPr>
                <w:rFonts w:ascii="GHEA Grapalat" w:hAnsi="GHEA Grapalat"/>
                <w:lang w:val="en-US"/>
              </w:rPr>
              <w:t>_____________________</w:t>
            </w:r>
          </w:p>
          <w:p w14:paraId="32935BF2" w14:textId="77777777" w:rsidR="002038B0" w:rsidRPr="00517562" w:rsidRDefault="002038B0" w:rsidP="003066CC">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5A3B1C6B" w14:textId="77777777" w:rsidR="002038B0" w:rsidRPr="009F3DC7" w:rsidRDefault="002038B0" w:rsidP="003066CC">
            <w:pPr>
              <w:widowControl w:val="0"/>
              <w:spacing w:after="160" w:line="360" w:lineRule="auto"/>
              <w:jc w:val="center"/>
              <w:rPr>
                <w:rFonts w:ascii="GHEA Grapalat" w:hAnsi="GHEA Grapalat"/>
              </w:rPr>
            </w:pPr>
            <w:r w:rsidRPr="009F3DC7">
              <w:rPr>
                <w:rFonts w:ascii="GHEA Grapalat" w:hAnsi="GHEA Grapalat"/>
              </w:rPr>
              <w:t>М. П.</w:t>
            </w:r>
          </w:p>
        </w:tc>
      </w:tr>
    </w:tbl>
    <w:p w14:paraId="3904D00D" w14:textId="77777777" w:rsidR="0089352B" w:rsidRDefault="0089352B" w:rsidP="00E71B18">
      <w:pPr>
        <w:jc w:val="right"/>
        <w:rPr>
          <w:rFonts w:ascii="GHEA Grapalat" w:hAnsi="GHEA Grapalat"/>
          <w:i/>
        </w:rPr>
      </w:pPr>
    </w:p>
    <w:p w14:paraId="42F8BC17" w14:textId="77777777" w:rsidR="002038B0" w:rsidRDefault="002038B0" w:rsidP="00E71B18">
      <w:pPr>
        <w:jc w:val="right"/>
        <w:rPr>
          <w:rFonts w:ascii="GHEA Grapalat" w:hAnsi="GHEA Grapalat"/>
          <w:i/>
        </w:rPr>
      </w:pPr>
    </w:p>
    <w:p w14:paraId="55995C45" w14:textId="77777777" w:rsidR="002038B0" w:rsidRDefault="002038B0" w:rsidP="00E71B18">
      <w:pPr>
        <w:jc w:val="right"/>
        <w:rPr>
          <w:rFonts w:ascii="GHEA Grapalat" w:hAnsi="GHEA Grapalat"/>
          <w:i/>
        </w:rPr>
      </w:pPr>
    </w:p>
    <w:p w14:paraId="75D7C489" w14:textId="77777777" w:rsidR="002038B0" w:rsidRDefault="002038B0" w:rsidP="00E71B18">
      <w:pPr>
        <w:jc w:val="right"/>
        <w:rPr>
          <w:rFonts w:ascii="GHEA Grapalat" w:hAnsi="GHEA Grapalat"/>
          <w:i/>
        </w:rPr>
      </w:pPr>
    </w:p>
    <w:p w14:paraId="7F5607E4" w14:textId="77777777" w:rsidR="002038B0" w:rsidRDefault="002038B0" w:rsidP="00E71B18">
      <w:pPr>
        <w:jc w:val="right"/>
        <w:rPr>
          <w:rFonts w:ascii="GHEA Grapalat" w:hAnsi="GHEA Grapalat"/>
          <w:i/>
        </w:rPr>
      </w:pPr>
    </w:p>
    <w:p w14:paraId="2F0D47E6" w14:textId="77777777" w:rsidR="002038B0" w:rsidRDefault="002038B0" w:rsidP="00E71B18">
      <w:pPr>
        <w:jc w:val="right"/>
        <w:rPr>
          <w:rFonts w:ascii="GHEA Grapalat" w:hAnsi="GHEA Grapalat"/>
          <w:i/>
        </w:rPr>
      </w:pPr>
    </w:p>
    <w:p w14:paraId="39C83940" w14:textId="77777777" w:rsidR="002038B0" w:rsidRDefault="002038B0" w:rsidP="00E71B18">
      <w:pPr>
        <w:jc w:val="right"/>
        <w:rPr>
          <w:rFonts w:ascii="GHEA Grapalat" w:hAnsi="GHEA Grapalat"/>
          <w:i/>
        </w:rPr>
      </w:pPr>
    </w:p>
    <w:p w14:paraId="7EBCECB9" w14:textId="77777777" w:rsidR="002038B0" w:rsidRDefault="002038B0" w:rsidP="00E71B18">
      <w:pPr>
        <w:jc w:val="right"/>
        <w:rPr>
          <w:rFonts w:ascii="GHEA Grapalat" w:hAnsi="GHEA Grapalat"/>
          <w:i/>
        </w:rPr>
      </w:pPr>
    </w:p>
    <w:p w14:paraId="128ACA84" w14:textId="77777777" w:rsidR="002038B0" w:rsidRDefault="002038B0" w:rsidP="00E71B18">
      <w:pPr>
        <w:jc w:val="right"/>
        <w:rPr>
          <w:rFonts w:ascii="GHEA Grapalat" w:hAnsi="GHEA Grapalat"/>
          <w:i/>
        </w:rPr>
      </w:pPr>
    </w:p>
    <w:p w14:paraId="059CA73F" w14:textId="77777777" w:rsidR="002038B0" w:rsidRDefault="002038B0" w:rsidP="00E71B18">
      <w:pPr>
        <w:jc w:val="right"/>
        <w:rPr>
          <w:rFonts w:ascii="GHEA Grapalat" w:hAnsi="GHEA Grapalat"/>
          <w:i/>
        </w:rPr>
      </w:pPr>
    </w:p>
    <w:p w14:paraId="64F8A6BF" w14:textId="77777777" w:rsidR="002038B0" w:rsidRDefault="002038B0" w:rsidP="00E71B18">
      <w:pPr>
        <w:jc w:val="right"/>
        <w:rPr>
          <w:rFonts w:ascii="GHEA Grapalat" w:hAnsi="GHEA Grapalat"/>
          <w:i/>
        </w:rPr>
      </w:pPr>
    </w:p>
    <w:p w14:paraId="585A25E9" w14:textId="77777777" w:rsidR="002038B0" w:rsidRDefault="002038B0" w:rsidP="00E71B18">
      <w:pPr>
        <w:jc w:val="right"/>
        <w:rPr>
          <w:rFonts w:ascii="GHEA Grapalat" w:hAnsi="GHEA Grapalat"/>
          <w:i/>
        </w:rPr>
      </w:pPr>
    </w:p>
    <w:p w14:paraId="1919EE30" w14:textId="77777777" w:rsidR="002038B0" w:rsidRDefault="002038B0" w:rsidP="00E71B18">
      <w:pPr>
        <w:jc w:val="right"/>
        <w:rPr>
          <w:rFonts w:ascii="GHEA Grapalat" w:hAnsi="GHEA Grapalat"/>
          <w:i/>
        </w:rPr>
      </w:pPr>
    </w:p>
    <w:p w14:paraId="53647CE2" w14:textId="77777777" w:rsidR="002038B0" w:rsidRDefault="002038B0" w:rsidP="00E71B18">
      <w:pPr>
        <w:jc w:val="right"/>
        <w:rPr>
          <w:rFonts w:ascii="GHEA Grapalat" w:hAnsi="GHEA Grapalat"/>
          <w:i/>
        </w:rPr>
      </w:pPr>
    </w:p>
    <w:p w14:paraId="190C777B" w14:textId="77777777" w:rsidR="002038B0" w:rsidRDefault="002038B0" w:rsidP="00E71B18">
      <w:pPr>
        <w:jc w:val="right"/>
        <w:rPr>
          <w:rFonts w:ascii="GHEA Grapalat" w:hAnsi="GHEA Grapalat"/>
          <w:i/>
        </w:rPr>
      </w:pPr>
    </w:p>
    <w:p w14:paraId="40570E6C" w14:textId="77777777" w:rsidR="002038B0" w:rsidRDefault="002038B0" w:rsidP="00E71B18">
      <w:pPr>
        <w:jc w:val="right"/>
        <w:rPr>
          <w:rFonts w:ascii="GHEA Grapalat" w:hAnsi="GHEA Grapalat"/>
          <w:i/>
        </w:rPr>
      </w:pPr>
    </w:p>
    <w:p w14:paraId="00992275" w14:textId="77777777" w:rsidR="002038B0" w:rsidRDefault="002038B0" w:rsidP="00E71B18">
      <w:pPr>
        <w:jc w:val="right"/>
        <w:rPr>
          <w:rFonts w:ascii="GHEA Grapalat" w:hAnsi="GHEA Grapalat"/>
          <w:i/>
        </w:rPr>
      </w:pPr>
    </w:p>
    <w:p w14:paraId="54D5A069" w14:textId="77777777" w:rsidR="002038B0" w:rsidRDefault="002038B0" w:rsidP="00E71B18">
      <w:pPr>
        <w:jc w:val="right"/>
        <w:rPr>
          <w:rFonts w:ascii="GHEA Grapalat" w:hAnsi="GHEA Grapalat"/>
          <w:i/>
        </w:rPr>
      </w:pPr>
    </w:p>
    <w:p w14:paraId="65C563BB" w14:textId="77777777" w:rsidR="002038B0" w:rsidRDefault="002038B0" w:rsidP="00E71B18">
      <w:pPr>
        <w:jc w:val="right"/>
        <w:rPr>
          <w:rFonts w:ascii="GHEA Grapalat" w:hAnsi="GHEA Grapalat"/>
          <w:i/>
        </w:rPr>
      </w:pPr>
    </w:p>
    <w:p w14:paraId="16208FBD" w14:textId="77777777" w:rsidR="00277472" w:rsidRDefault="00277472" w:rsidP="00E71B18">
      <w:pPr>
        <w:jc w:val="right"/>
        <w:rPr>
          <w:rFonts w:ascii="GHEA Grapalat" w:hAnsi="GHEA Grapalat"/>
          <w:i/>
        </w:rPr>
      </w:pPr>
    </w:p>
    <w:p w14:paraId="31AB47DF" w14:textId="77777777" w:rsidR="002038B0" w:rsidRDefault="002038B0" w:rsidP="00C0554C">
      <w:pPr>
        <w:rPr>
          <w:rFonts w:ascii="GHEA Grapalat" w:hAnsi="GHEA Grapalat"/>
          <w:i/>
          <w:lang w:val="hy-AM"/>
        </w:rPr>
      </w:pPr>
    </w:p>
    <w:p w14:paraId="2539F5F0" w14:textId="77777777" w:rsidR="00C0554C" w:rsidRDefault="00C0554C" w:rsidP="00C0554C">
      <w:pPr>
        <w:rPr>
          <w:rFonts w:ascii="GHEA Grapalat" w:hAnsi="GHEA Grapalat"/>
          <w:i/>
          <w:lang w:val="hy-AM"/>
        </w:rPr>
      </w:pPr>
    </w:p>
    <w:p w14:paraId="0A042A4A" w14:textId="77777777" w:rsidR="00C0554C" w:rsidRPr="00C0554C" w:rsidRDefault="00C0554C" w:rsidP="00C0554C">
      <w:pPr>
        <w:rPr>
          <w:rFonts w:ascii="GHEA Grapalat" w:hAnsi="GHEA Grapalat"/>
          <w:i/>
          <w:lang w:val="hy-AM"/>
        </w:rPr>
      </w:pPr>
    </w:p>
    <w:p w14:paraId="45056F5A" w14:textId="77777777" w:rsidR="002038B0" w:rsidRDefault="002038B0" w:rsidP="00E71B18">
      <w:pPr>
        <w:jc w:val="right"/>
        <w:rPr>
          <w:rFonts w:ascii="GHEA Grapalat" w:hAnsi="GHEA Grapalat"/>
          <w:i/>
        </w:rPr>
      </w:pPr>
    </w:p>
    <w:p w14:paraId="10729A07" w14:textId="12F11027" w:rsidR="00BB28C8" w:rsidRPr="009F3DC7" w:rsidRDefault="00BB28C8" w:rsidP="00E71B18">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54238E4F"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73174F14" w14:textId="20E5B908"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9E45DF">
        <w:rPr>
          <w:rFonts w:ascii="GHEA Grapalat" w:hAnsi="GHEA Grapalat"/>
        </w:rPr>
        <w:t>РАБОТЫ ПО БЛАГОУСТРОЙСТВУ И КАПИТАЛЬНОМУ РЕМОНТУ ДВОРОВЫХ ТЕРРИТОРИЙ В АДМИНИСТРАТИВНОМ РАЙОНЕ ЭРЕБУНИ ГОРОДА ЕРЕВАНА.</w:t>
      </w:r>
      <w:r w:rsidR="00277472" w:rsidRPr="009F3DC7">
        <w:rPr>
          <w:rFonts w:ascii="GHEA Grapalat" w:hAnsi="GHEA Grapalat"/>
        </w:rPr>
        <w:t>"</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6"/>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4142" w:type="dxa"/>
            <w:vMerge/>
          </w:tcPr>
          <w:p w14:paraId="45988DF6" w14:textId="77777777" w:rsidR="00BB28C8" w:rsidRPr="00517562" w:rsidRDefault="00BB28C8" w:rsidP="003D2146">
            <w:pPr>
              <w:widowControl w:val="0"/>
              <w:spacing w:after="120"/>
              <w:rPr>
                <w:rFonts w:ascii="GHEA Grapalat" w:hAnsi="GHEA Grapalat"/>
                <w:sz w:val="20"/>
                <w:szCs w:val="20"/>
              </w:rPr>
            </w:pPr>
          </w:p>
        </w:tc>
        <w:tc>
          <w:tcPr>
            <w:tcW w:w="3060" w:type="dxa"/>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9E45DF" w:rsidRPr="009F3DC7" w14:paraId="7DFF6DC1" w14:textId="77777777" w:rsidTr="00BD5031">
        <w:trPr>
          <w:trHeight w:val="586"/>
          <w:jc w:val="center"/>
        </w:trPr>
        <w:tc>
          <w:tcPr>
            <w:tcW w:w="816" w:type="dxa"/>
            <w:vAlign w:val="center"/>
          </w:tcPr>
          <w:p w14:paraId="0B08565D" w14:textId="2030A33F" w:rsidR="009E45DF" w:rsidRPr="00521B73" w:rsidRDefault="009E45DF" w:rsidP="009E45DF">
            <w:pPr>
              <w:widowControl w:val="0"/>
              <w:spacing w:after="12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57752515" w:rsidR="009E45DF" w:rsidRPr="00C0554C" w:rsidRDefault="009E45DF" w:rsidP="009E45DF">
            <w:pPr>
              <w:widowControl w:val="0"/>
              <w:spacing w:after="120"/>
              <w:jc w:val="center"/>
              <w:rPr>
                <w:rFonts w:ascii="GHEA Grapalat" w:hAnsi="GHEA Grapalat" w:cs="Sylfaen"/>
                <w:bCs/>
                <w:sz w:val="20"/>
                <w:szCs w:val="20"/>
                <w:lang w:val="hy-AM"/>
              </w:rPr>
            </w:pPr>
            <w:r w:rsidRPr="009E45DF">
              <w:rPr>
                <w:rFonts w:ascii="GHEA Grapalat" w:hAnsi="GHEA Grapalat"/>
                <w:sz w:val="20"/>
                <w:szCs w:val="20"/>
              </w:rPr>
              <w:t>Работы по благоустройству дворовой территории перед зданием № 6/1 по проспекту Арцаха, административный район Эребуни, город Ереван</w:t>
            </w:r>
          </w:p>
        </w:tc>
        <w:tc>
          <w:tcPr>
            <w:tcW w:w="3060" w:type="dxa"/>
          </w:tcPr>
          <w:p w14:paraId="643336AC" w14:textId="4C8E3B83" w:rsidR="009E45DF" w:rsidRPr="00C0554C" w:rsidRDefault="009E45DF" w:rsidP="009E45DF">
            <w:pPr>
              <w:widowControl w:val="0"/>
              <w:spacing w:after="120"/>
              <w:jc w:val="center"/>
              <w:rPr>
                <w:rFonts w:ascii="GHEA Grapalat" w:hAnsi="GHEA Grapalat" w:cs="Sylfaen"/>
                <w:bCs/>
                <w:sz w:val="20"/>
                <w:szCs w:val="20"/>
                <w:lang w:val="hy-AM"/>
              </w:rPr>
            </w:pPr>
            <w:r w:rsidRPr="009E45DF">
              <w:rPr>
                <w:rFonts w:ascii="GHEA Grapalat" w:hAnsi="GHEA Grapalat" w:cs="Sylfaen"/>
                <w:bCs/>
                <w:sz w:val="20"/>
                <w:szCs w:val="20"/>
                <w:lang w:val="hy-AM"/>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1BC55FF8" w14:textId="10CA36B8" w:rsidR="009E45DF" w:rsidRPr="00C0554C" w:rsidRDefault="009E45DF" w:rsidP="009E45DF">
            <w:pPr>
              <w:widowControl w:val="0"/>
              <w:spacing w:after="120"/>
              <w:jc w:val="center"/>
              <w:rPr>
                <w:rFonts w:ascii="GHEA Grapalat" w:hAnsi="GHEA Grapalat" w:cs="Sylfaen"/>
                <w:bCs/>
                <w:sz w:val="20"/>
                <w:szCs w:val="20"/>
                <w:lang w:val="hy-AM"/>
              </w:rPr>
            </w:pPr>
            <w:r w:rsidRPr="009E45DF">
              <w:rPr>
                <w:rFonts w:ascii="GHEA Grapalat" w:eastAsia="Calibri" w:hAnsi="GHEA Grapalat" w:cs="Calibri"/>
                <w:sz w:val="20"/>
                <w:szCs w:val="20"/>
              </w:rPr>
              <w:t>до 90-го календарного дня включительно.</w:t>
            </w:r>
          </w:p>
        </w:tc>
      </w:tr>
      <w:tr w:rsidR="009E45DF" w:rsidRPr="009F3DC7" w14:paraId="2AB404F7" w14:textId="77777777" w:rsidTr="00BD5031">
        <w:trPr>
          <w:trHeight w:val="586"/>
          <w:jc w:val="center"/>
        </w:trPr>
        <w:tc>
          <w:tcPr>
            <w:tcW w:w="816" w:type="dxa"/>
            <w:vAlign w:val="center"/>
          </w:tcPr>
          <w:p w14:paraId="086D3928" w14:textId="5FC5CF12" w:rsidR="009E45DF" w:rsidRDefault="009E45DF" w:rsidP="009E45DF">
            <w:pPr>
              <w:widowControl w:val="0"/>
              <w:spacing w:after="120"/>
              <w:jc w:val="center"/>
              <w:rPr>
                <w:rFonts w:ascii="GHEA Grapalat" w:hAnsi="GHEA Grapalat"/>
                <w:sz w:val="20"/>
                <w:szCs w:val="20"/>
                <w:lang w:val="hy-AM"/>
              </w:rPr>
            </w:pPr>
            <w:r>
              <w:rPr>
                <w:rFonts w:ascii="GHEA Grapalat" w:hAnsi="GHEA Grapalat"/>
                <w:sz w:val="20"/>
                <w:szCs w:val="20"/>
                <w:lang w:val="hy-AM"/>
              </w:rPr>
              <w:t>2</w:t>
            </w:r>
          </w:p>
        </w:tc>
        <w:tc>
          <w:tcPr>
            <w:tcW w:w="4142" w:type="dxa"/>
            <w:vAlign w:val="center"/>
          </w:tcPr>
          <w:p w14:paraId="6136752B" w14:textId="441C6FF2" w:rsidR="009E45DF" w:rsidRDefault="009E45DF" w:rsidP="009E45DF">
            <w:pPr>
              <w:widowControl w:val="0"/>
              <w:spacing w:after="120"/>
              <w:jc w:val="center"/>
              <w:rPr>
                <w:rFonts w:ascii="GHEA Grapalat" w:hAnsi="GHEA Grapalat" w:cs="Calibri"/>
                <w:sz w:val="20"/>
                <w:szCs w:val="20"/>
              </w:rPr>
            </w:pPr>
            <w:r w:rsidRPr="009E45DF">
              <w:rPr>
                <w:rFonts w:ascii="GHEA Grapalat" w:hAnsi="GHEA Grapalat"/>
                <w:sz w:val="20"/>
                <w:szCs w:val="20"/>
              </w:rPr>
              <w:t>Работы по капитальному ремонту дворовой территории здания № 5 по улице Хагах Дони, административный район Эребуни, город Ереван</w:t>
            </w:r>
          </w:p>
        </w:tc>
        <w:tc>
          <w:tcPr>
            <w:tcW w:w="3060" w:type="dxa"/>
          </w:tcPr>
          <w:p w14:paraId="0139D0F6" w14:textId="7B6AD585" w:rsidR="009E45DF" w:rsidRPr="009E45DF" w:rsidRDefault="009E45DF" w:rsidP="009E45DF">
            <w:pPr>
              <w:widowControl w:val="0"/>
              <w:spacing w:after="120"/>
              <w:jc w:val="center"/>
              <w:rPr>
                <w:rFonts w:ascii="GHEA Grapalat" w:hAnsi="GHEA Grapalat" w:cs="Calibri"/>
                <w:bCs/>
                <w:iCs/>
                <w:sz w:val="20"/>
                <w:szCs w:val="20"/>
                <w:lang w:val="hy-AM"/>
              </w:rPr>
            </w:pPr>
            <w:r w:rsidRPr="009E45DF">
              <w:rPr>
                <w:rFonts w:ascii="GHEA Grapalat" w:hAnsi="GHEA Grapalat" w:cs="Calibri"/>
                <w:bCs/>
                <w:iCs/>
                <w:sz w:val="20"/>
                <w:szCs w:val="20"/>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221214C8" w14:textId="78E9DEBC" w:rsidR="009E45DF" w:rsidRPr="00C0554C" w:rsidRDefault="009E45DF" w:rsidP="009E45DF">
            <w:pPr>
              <w:widowControl w:val="0"/>
              <w:spacing w:after="120"/>
              <w:jc w:val="center"/>
              <w:rPr>
                <w:rFonts w:ascii="GHEA Grapalat" w:eastAsia="Calibri" w:hAnsi="GHEA Grapalat" w:cs="Calibri"/>
                <w:sz w:val="20"/>
                <w:szCs w:val="20"/>
              </w:rPr>
            </w:pPr>
            <w:r w:rsidRPr="009E45DF">
              <w:rPr>
                <w:rFonts w:ascii="GHEA Grapalat" w:eastAsia="Calibri" w:hAnsi="GHEA Grapalat" w:cs="Calibri"/>
                <w:sz w:val="20"/>
                <w:szCs w:val="20"/>
              </w:rPr>
              <w:t xml:space="preserve">до </w:t>
            </w:r>
            <w:r w:rsidR="003F59D1">
              <w:rPr>
                <w:rFonts w:ascii="GHEA Grapalat" w:eastAsia="Calibri" w:hAnsi="GHEA Grapalat" w:cs="Calibri"/>
                <w:sz w:val="20"/>
                <w:szCs w:val="20"/>
              </w:rPr>
              <w:t>7</w:t>
            </w:r>
            <w:r w:rsidRPr="009E45DF">
              <w:rPr>
                <w:rFonts w:ascii="GHEA Grapalat" w:eastAsia="Calibri" w:hAnsi="GHEA Grapalat" w:cs="Calibri"/>
                <w:sz w:val="20"/>
                <w:szCs w:val="20"/>
              </w:rPr>
              <w:t>0-го календарного дня включительно.</w:t>
            </w:r>
          </w:p>
        </w:tc>
      </w:tr>
      <w:tr w:rsidR="009E45DF" w:rsidRPr="009F3DC7" w14:paraId="2C13D2DB" w14:textId="77777777" w:rsidTr="00BD5031">
        <w:trPr>
          <w:trHeight w:val="586"/>
          <w:jc w:val="center"/>
        </w:trPr>
        <w:tc>
          <w:tcPr>
            <w:tcW w:w="816" w:type="dxa"/>
            <w:vAlign w:val="center"/>
          </w:tcPr>
          <w:p w14:paraId="33073CA2" w14:textId="42A5D602" w:rsidR="009E45DF" w:rsidRDefault="009E45DF" w:rsidP="009E45DF">
            <w:pPr>
              <w:widowControl w:val="0"/>
              <w:spacing w:after="120"/>
              <w:jc w:val="center"/>
              <w:rPr>
                <w:rFonts w:ascii="GHEA Grapalat" w:hAnsi="GHEA Grapalat"/>
                <w:sz w:val="20"/>
                <w:szCs w:val="20"/>
                <w:lang w:val="hy-AM"/>
              </w:rPr>
            </w:pPr>
            <w:r>
              <w:rPr>
                <w:rFonts w:ascii="GHEA Grapalat" w:hAnsi="GHEA Grapalat"/>
                <w:sz w:val="20"/>
                <w:szCs w:val="20"/>
                <w:lang w:val="hy-AM"/>
              </w:rPr>
              <w:t>3</w:t>
            </w:r>
          </w:p>
        </w:tc>
        <w:tc>
          <w:tcPr>
            <w:tcW w:w="4142" w:type="dxa"/>
            <w:vAlign w:val="center"/>
          </w:tcPr>
          <w:p w14:paraId="37ADEC9E" w14:textId="11FF5E2D" w:rsidR="009E45DF" w:rsidRDefault="009E45DF" w:rsidP="009E45DF">
            <w:pPr>
              <w:widowControl w:val="0"/>
              <w:spacing w:after="120"/>
              <w:jc w:val="center"/>
              <w:rPr>
                <w:rFonts w:ascii="GHEA Grapalat" w:hAnsi="GHEA Grapalat" w:cs="Calibri"/>
                <w:sz w:val="20"/>
                <w:szCs w:val="20"/>
              </w:rPr>
            </w:pPr>
            <w:r w:rsidRPr="009E45DF">
              <w:rPr>
                <w:rFonts w:ascii="GHEA Grapalat" w:hAnsi="GHEA Grapalat"/>
                <w:sz w:val="20"/>
                <w:szCs w:val="20"/>
              </w:rPr>
              <w:t>Работы по капитальному ремонту прилегающей территории вокруг здания № 27 по улице Хагах Дони, административный район Эребуни, город Ереван</w:t>
            </w:r>
          </w:p>
        </w:tc>
        <w:tc>
          <w:tcPr>
            <w:tcW w:w="3060" w:type="dxa"/>
          </w:tcPr>
          <w:p w14:paraId="265B341B" w14:textId="1A243DFD" w:rsidR="009E45DF" w:rsidRPr="009E45DF" w:rsidRDefault="009E45DF" w:rsidP="009E45DF">
            <w:pPr>
              <w:widowControl w:val="0"/>
              <w:spacing w:after="120"/>
              <w:jc w:val="center"/>
              <w:rPr>
                <w:rFonts w:ascii="GHEA Grapalat" w:hAnsi="GHEA Grapalat" w:cs="Calibri"/>
                <w:bCs/>
                <w:iCs/>
                <w:sz w:val="20"/>
                <w:szCs w:val="20"/>
                <w:lang w:val="hy-AM"/>
              </w:rPr>
            </w:pPr>
            <w:r w:rsidRPr="009E45DF">
              <w:rPr>
                <w:rFonts w:ascii="GHEA Grapalat" w:hAnsi="GHEA Grapalat" w:cs="Calibri"/>
                <w:bCs/>
                <w:iCs/>
                <w:sz w:val="20"/>
                <w:szCs w:val="20"/>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13EAA6F5" w14:textId="50FCC06B" w:rsidR="009E45DF" w:rsidRPr="00C0554C" w:rsidRDefault="009E45DF" w:rsidP="009E45DF">
            <w:pPr>
              <w:widowControl w:val="0"/>
              <w:spacing w:after="120"/>
              <w:jc w:val="center"/>
              <w:rPr>
                <w:rFonts w:ascii="GHEA Grapalat" w:eastAsia="Calibri" w:hAnsi="GHEA Grapalat" w:cs="Calibri"/>
                <w:sz w:val="20"/>
                <w:szCs w:val="20"/>
              </w:rPr>
            </w:pPr>
            <w:r w:rsidRPr="009E45DF">
              <w:rPr>
                <w:rFonts w:ascii="GHEA Grapalat" w:eastAsia="Calibri" w:hAnsi="GHEA Grapalat" w:cs="Calibri"/>
                <w:sz w:val="20"/>
                <w:szCs w:val="20"/>
              </w:rPr>
              <w:t xml:space="preserve">до </w:t>
            </w:r>
            <w:r w:rsidR="003F59D1">
              <w:rPr>
                <w:rFonts w:ascii="GHEA Grapalat" w:eastAsia="Calibri" w:hAnsi="GHEA Grapalat" w:cs="Calibri"/>
                <w:sz w:val="20"/>
                <w:szCs w:val="20"/>
              </w:rPr>
              <w:t>6</w:t>
            </w:r>
            <w:r w:rsidRPr="009E45DF">
              <w:rPr>
                <w:rFonts w:ascii="GHEA Grapalat" w:eastAsia="Calibri" w:hAnsi="GHEA Grapalat" w:cs="Calibri"/>
                <w:sz w:val="20"/>
                <w:szCs w:val="20"/>
              </w:rPr>
              <w:t>0-го календарного дня включительно.</w:t>
            </w:r>
          </w:p>
        </w:tc>
      </w:tr>
      <w:tr w:rsidR="009E45DF" w:rsidRPr="009F3DC7" w14:paraId="6DF7BFA6" w14:textId="77777777" w:rsidTr="00BD5031">
        <w:trPr>
          <w:trHeight w:val="586"/>
          <w:jc w:val="center"/>
        </w:trPr>
        <w:tc>
          <w:tcPr>
            <w:tcW w:w="816" w:type="dxa"/>
            <w:vAlign w:val="center"/>
          </w:tcPr>
          <w:p w14:paraId="524E1204" w14:textId="6F0FD6DA" w:rsidR="009E45DF" w:rsidRDefault="009E45DF" w:rsidP="009E45DF">
            <w:pPr>
              <w:widowControl w:val="0"/>
              <w:spacing w:after="120"/>
              <w:jc w:val="center"/>
              <w:rPr>
                <w:rFonts w:ascii="GHEA Grapalat" w:hAnsi="GHEA Grapalat"/>
                <w:sz w:val="20"/>
                <w:szCs w:val="20"/>
                <w:lang w:val="hy-AM"/>
              </w:rPr>
            </w:pPr>
            <w:r>
              <w:rPr>
                <w:rFonts w:ascii="GHEA Grapalat" w:hAnsi="GHEA Grapalat"/>
                <w:sz w:val="20"/>
                <w:szCs w:val="20"/>
                <w:lang w:val="hy-AM"/>
              </w:rPr>
              <w:t>4</w:t>
            </w:r>
          </w:p>
        </w:tc>
        <w:tc>
          <w:tcPr>
            <w:tcW w:w="4142" w:type="dxa"/>
            <w:vAlign w:val="center"/>
          </w:tcPr>
          <w:p w14:paraId="18161293" w14:textId="0CCC8DDD" w:rsidR="009E45DF" w:rsidRDefault="009E45DF" w:rsidP="009E45DF">
            <w:pPr>
              <w:widowControl w:val="0"/>
              <w:spacing w:after="120"/>
              <w:jc w:val="center"/>
              <w:rPr>
                <w:rFonts w:ascii="GHEA Grapalat" w:hAnsi="GHEA Grapalat" w:cs="Calibri"/>
                <w:sz w:val="20"/>
                <w:szCs w:val="20"/>
              </w:rPr>
            </w:pPr>
            <w:r w:rsidRPr="009E45DF">
              <w:rPr>
                <w:rFonts w:ascii="GHEA Grapalat" w:hAnsi="GHEA Grapalat"/>
                <w:sz w:val="20"/>
                <w:szCs w:val="20"/>
              </w:rPr>
              <w:t>Работы по благоустройству дворовой территории перед зданием № 2/1 по улице Аванесова, административный район Эребуни, город Ереван</w:t>
            </w:r>
          </w:p>
        </w:tc>
        <w:tc>
          <w:tcPr>
            <w:tcW w:w="3060" w:type="dxa"/>
          </w:tcPr>
          <w:p w14:paraId="21D35331" w14:textId="078DF586" w:rsidR="009E45DF" w:rsidRPr="009E45DF" w:rsidRDefault="009E45DF" w:rsidP="009E45DF">
            <w:pPr>
              <w:widowControl w:val="0"/>
              <w:spacing w:after="120"/>
              <w:jc w:val="center"/>
              <w:rPr>
                <w:rFonts w:ascii="GHEA Grapalat" w:hAnsi="GHEA Grapalat" w:cs="Calibri"/>
                <w:bCs/>
                <w:iCs/>
                <w:sz w:val="20"/>
                <w:szCs w:val="20"/>
                <w:lang w:val="hy-AM"/>
              </w:rPr>
            </w:pPr>
            <w:r w:rsidRPr="009E45DF">
              <w:rPr>
                <w:rFonts w:ascii="GHEA Grapalat" w:hAnsi="GHEA Grapalat" w:cs="Calibri"/>
                <w:bCs/>
                <w:iCs/>
                <w:sz w:val="20"/>
                <w:szCs w:val="20"/>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432B44B6" w14:textId="2E6D9167" w:rsidR="009E45DF" w:rsidRPr="00C0554C" w:rsidRDefault="009E45DF" w:rsidP="009E45DF">
            <w:pPr>
              <w:widowControl w:val="0"/>
              <w:spacing w:after="120"/>
              <w:jc w:val="center"/>
              <w:rPr>
                <w:rFonts w:ascii="GHEA Grapalat" w:eastAsia="Calibri" w:hAnsi="GHEA Grapalat" w:cs="Calibri"/>
                <w:sz w:val="20"/>
                <w:szCs w:val="20"/>
              </w:rPr>
            </w:pPr>
            <w:r w:rsidRPr="009E45DF">
              <w:rPr>
                <w:rFonts w:ascii="GHEA Grapalat" w:eastAsia="Calibri" w:hAnsi="GHEA Grapalat" w:cs="Calibri"/>
                <w:sz w:val="20"/>
                <w:szCs w:val="20"/>
              </w:rPr>
              <w:t xml:space="preserve">до </w:t>
            </w:r>
            <w:r w:rsidR="003F59D1">
              <w:rPr>
                <w:rFonts w:ascii="GHEA Grapalat" w:eastAsia="Calibri" w:hAnsi="GHEA Grapalat" w:cs="Calibri"/>
                <w:sz w:val="20"/>
                <w:szCs w:val="20"/>
              </w:rPr>
              <w:t>6</w:t>
            </w:r>
            <w:r w:rsidRPr="009E45DF">
              <w:rPr>
                <w:rFonts w:ascii="GHEA Grapalat" w:eastAsia="Calibri" w:hAnsi="GHEA Grapalat" w:cs="Calibri"/>
                <w:sz w:val="20"/>
                <w:szCs w:val="20"/>
              </w:rPr>
              <w:t>0-го календарного дня включительно.</w:t>
            </w:r>
          </w:p>
        </w:tc>
      </w:tr>
      <w:tr w:rsidR="009E45DF" w:rsidRPr="009F3DC7" w14:paraId="7BA38363" w14:textId="77777777" w:rsidTr="00BD5031">
        <w:trPr>
          <w:trHeight w:val="586"/>
          <w:jc w:val="center"/>
        </w:trPr>
        <w:tc>
          <w:tcPr>
            <w:tcW w:w="816" w:type="dxa"/>
            <w:vAlign w:val="center"/>
          </w:tcPr>
          <w:p w14:paraId="50049761" w14:textId="4DB25804" w:rsidR="009E45DF" w:rsidRDefault="009E45DF" w:rsidP="009E45DF">
            <w:pPr>
              <w:widowControl w:val="0"/>
              <w:spacing w:after="120"/>
              <w:jc w:val="center"/>
              <w:rPr>
                <w:rFonts w:ascii="GHEA Grapalat" w:hAnsi="GHEA Grapalat"/>
                <w:sz w:val="20"/>
                <w:szCs w:val="20"/>
                <w:lang w:val="hy-AM"/>
              </w:rPr>
            </w:pPr>
            <w:r>
              <w:rPr>
                <w:rFonts w:ascii="GHEA Grapalat" w:hAnsi="GHEA Grapalat"/>
                <w:sz w:val="20"/>
                <w:szCs w:val="20"/>
                <w:lang w:val="hy-AM"/>
              </w:rPr>
              <w:t>5</w:t>
            </w:r>
          </w:p>
        </w:tc>
        <w:tc>
          <w:tcPr>
            <w:tcW w:w="4142" w:type="dxa"/>
            <w:vAlign w:val="center"/>
          </w:tcPr>
          <w:p w14:paraId="5B3038AE" w14:textId="1E6AFC87" w:rsidR="009E45DF" w:rsidRDefault="009E45DF" w:rsidP="009E45DF">
            <w:pPr>
              <w:widowControl w:val="0"/>
              <w:spacing w:after="120"/>
              <w:jc w:val="center"/>
              <w:rPr>
                <w:rFonts w:ascii="GHEA Grapalat" w:hAnsi="GHEA Grapalat" w:cs="Calibri"/>
                <w:sz w:val="20"/>
                <w:szCs w:val="20"/>
              </w:rPr>
            </w:pPr>
            <w:r w:rsidRPr="009E45DF">
              <w:rPr>
                <w:rFonts w:ascii="GHEA Grapalat" w:hAnsi="GHEA Grapalat"/>
                <w:sz w:val="20"/>
                <w:szCs w:val="20"/>
              </w:rPr>
              <w:t>Работы по капитальному ремонту дворовой территории здания № 35 по улице Хагах Дони, административный район Эребуни, город Ереван</w:t>
            </w:r>
          </w:p>
        </w:tc>
        <w:tc>
          <w:tcPr>
            <w:tcW w:w="3060" w:type="dxa"/>
          </w:tcPr>
          <w:p w14:paraId="63FB603F" w14:textId="6C10BC7D" w:rsidR="009E45DF" w:rsidRPr="009E45DF" w:rsidRDefault="009E45DF" w:rsidP="009E45DF">
            <w:pPr>
              <w:widowControl w:val="0"/>
              <w:spacing w:after="120"/>
              <w:jc w:val="center"/>
              <w:rPr>
                <w:rFonts w:ascii="GHEA Grapalat" w:hAnsi="GHEA Grapalat" w:cs="Calibri"/>
                <w:bCs/>
                <w:iCs/>
                <w:sz w:val="20"/>
                <w:szCs w:val="20"/>
                <w:lang w:val="hy-AM"/>
              </w:rPr>
            </w:pPr>
            <w:r w:rsidRPr="009E45DF">
              <w:rPr>
                <w:rFonts w:ascii="GHEA Grapalat" w:hAnsi="GHEA Grapalat" w:cs="Calibri"/>
                <w:bCs/>
                <w:iCs/>
                <w:sz w:val="20"/>
                <w:szCs w:val="20"/>
              </w:rPr>
              <w:t xml:space="preserve">Строительные работы, предусмотренные договором, начинаются со дня вступления в силу договора на оказание </w:t>
            </w:r>
            <w:r w:rsidRPr="009E45DF">
              <w:rPr>
                <w:rFonts w:ascii="GHEA Grapalat" w:hAnsi="GHEA Grapalat" w:cs="Calibri"/>
                <w:bCs/>
                <w:iCs/>
                <w:sz w:val="20"/>
                <w:szCs w:val="20"/>
              </w:rPr>
              <w:lastRenderedPageBreak/>
              <w:t>услуг по техническому надзору</w:t>
            </w:r>
          </w:p>
        </w:tc>
        <w:tc>
          <w:tcPr>
            <w:tcW w:w="1980" w:type="dxa"/>
            <w:vAlign w:val="center"/>
          </w:tcPr>
          <w:p w14:paraId="3DA84673" w14:textId="2C5B89C4" w:rsidR="009E45DF" w:rsidRPr="00C0554C" w:rsidRDefault="009E45DF" w:rsidP="009E45DF">
            <w:pPr>
              <w:widowControl w:val="0"/>
              <w:spacing w:after="120"/>
              <w:jc w:val="center"/>
              <w:rPr>
                <w:rFonts w:ascii="GHEA Grapalat" w:eastAsia="Calibri" w:hAnsi="GHEA Grapalat" w:cs="Calibri"/>
                <w:sz w:val="20"/>
                <w:szCs w:val="20"/>
              </w:rPr>
            </w:pPr>
            <w:r w:rsidRPr="009E45DF">
              <w:rPr>
                <w:rFonts w:ascii="GHEA Grapalat" w:eastAsia="Calibri" w:hAnsi="GHEA Grapalat" w:cs="Calibri"/>
                <w:sz w:val="20"/>
                <w:szCs w:val="20"/>
              </w:rPr>
              <w:lastRenderedPageBreak/>
              <w:t xml:space="preserve">до </w:t>
            </w:r>
            <w:r w:rsidR="003F59D1">
              <w:rPr>
                <w:rFonts w:ascii="GHEA Grapalat" w:eastAsia="Calibri" w:hAnsi="GHEA Grapalat" w:cs="Calibri"/>
                <w:sz w:val="20"/>
                <w:szCs w:val="20"/>
              </w:rPr>
              <w:t>6</w:t>
            </w:r>
            <w:r w:rsidRPr="009E45DF">
              <w:rPr>
                <w:rFonts w:ascii="GHEA Grapalat" w:eastAsia="Calibri" w:hAnsi="GHEA Grapalat" w:cs="Calibri"/>
                <w:sz w:val="20"/>
                <w:szCs w:val="20"/>
              </w:rPr>
              <w:t>0-го календарного дня включительно.</w:t>
            </w:r>
          </w:p>
        </w:tc>
      </w:tr>
      <w:tr w:rsidR="009E45DF" w:rsidRPr="009F3DC7" w14:paraId="0EE77024" w14:textId="77777777" w:rsidTr="00BD5031">
        <w:trPr>
          <w:trHeight w:val="586"/>
          <w:jc w:val="center"/>
        </w:trPr>
        <w:tc>
          <w:tcPr>
            <w:tcW w:w="816" w:type="dxa"/>
            <w:vAlign w:val="center"/>
          </w:tcPr>
          <w:p w14:paraId="25E25DC3" w14:textId="4DE75DCE" w:rsidR="009E45DF" w:rsidRDefault="009E45DF" w:rsidP="009E45DF">
            <w:pPr>
              <w:widowControl w:val="0"/>
              <w:spacing w:after="120"/>
              <w:jc w:val="center"/>
              <w:rPr>
                <w:rFonts w:ascii="GHEA Grapalat" w:hAnsi="GHEA Grapalat"/>
                <w:sz w:val="20"/>
                <w:szCs w:val="20"/>
                <w:lang w:val="hy-AM"/>
              </w:rPr>
            </w:pPr>
            <w:r>
              <w:rPr>
                <w:rFonts w:ascii="GHEA Grapalat" w:hAnsi="GHEA Grapalat"/>
                <w:sz w:val="20"/>
                <w:szCs w:val="20"/>
                <w:lang w:val="hy-AM"/>
              </w:rPr>
              <w:t>6</w:t>
            </w:r>
          </w:p>
        </w:tc>
        <w:tc>
          <w:tcPr>
            <w:tcW w:w="4142" w:type="dxa"/>
            <w:vAlign w:val="center"/>
          </w:tcPr>
          <w:p w14:paraId="7833D994" w14:textId="09668516" w:rsidR="009E45DF" w:rsidRDefault="009E45DF" w:rsidP="009E45DF">
            <w:pPr>
              <w:widowControl w:val="0"/>
              <w:spacing w:after="120"/>
              <w:jc w:val="center"/>
              <w:rPr>
                <w:rFonts w:ascii="GHEA Grapalat" w:hAnsi="GHEA Grapalat" w:cs="Calibri"/>
                <w:sz w:val="20"/>
                <w:szCs w:val="20"/>
              </w:rPr>
            </w:pPr>
            <w:r w:rsidRPr="009E45DF">
              <w:rPr>
                <w:rFonts w:ascii="GHEA Grapalat" w:hAnsi="GHEA Grapalat"/>
                <w:sz w:val="20"/>
                <w:szCs w:val="20"/>
              </w:rPr>
              <w:t>Работы по капитальному ремонту дворовой территории, прилегающей к адресу: 12-я улица Вардашен, 30/4, административный район Эребуни, город Ереван</w:t>
            </w:r>
          </w:p>
        </w:tc>
        <w:tc>
          <w:tcPr>
            <w:tcW w:w="3060" w:type="dxa"/>
          </w:tcPr>
          <w:p w14:paraId="782EF780" w14:textId="591C0B0F" w:rsidR="009E45DF" w:rsidRPr="009E45DF" w:rsidRDefault="009E45DF" w:rsidP="009E45DF">
            <w:pPr>
              <w:widowControl w:val="0"/>
              <w:spacing w:after="120"/>
              <w:jc w:val="center"/>
              <w:rPr>
                <w:rFonts w:ascii="GHEA Grapalat" w:hAnsi="GHEA Grapalat" w:cs="Calibri"/>
                <w:bCs/>
                <w:iCs/>
                <w:sz w:val="20"/>
                <w:szCs w:val="20"/>
                <w:lang w:val="hy-AM"/>
              </w:rPr>
            </w:pPr>
            <w:r w:rsidRPr="009E45DF">
              <w:rPr>
                <w:rFonts w:ascii="GHEA Grapalat" w:hAnsi="GHEA Grapalat" w:cs="Calibri"/>
                <w:bCs/>
                <w:iCs/>
                <w:sz w:val="20"/>
                <w:szCs w:val="20"/>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3CD9E9B4" w14:textId="592D0837" w:rsidR="009E45DF" w:rsidRPr="00C0554C" w:rsidRDefault="009E45DF" w:rsidP="009E45DF">
            <w:pPr>
              <w:widowControl w:val="0"/>
              <w:spacing w:after="120"/>
              <w:jc w:val="center"/>
              <w:rPr>
                <w:rFonts w:ascii="GHEA Grapalat" w:eastAsia="Calibri" w:hAnsi="GHEA Grapalat" w:cs="Calibri"/>
                <w:sz w:val="20"/>
                <w:szCs w:val="20"/>
              </w:rPr>
            </w:pPr>
            <w:r w:rsidRPr="009E45DF">
              <w:rPr>
                <w:rFonts w:ascii="GHEA Grapalat" w:eastAsia="Calibri" w:hAnsi="GHEA Grapalat" w:cs="Calibri"/>
                <w:sz w:val="20"/>
                <w:szCs w:val="20"/>
              </w:rPr>
              <w:t xml:space="preserve">до </w:t>
            </w:r>
            <w:r w:rsidR="003F59D1">
              <w:rPr>
                <w:rFonts w:ascii="GHEA Grapalat" w:eastAsia="Calibri" w:hAnsi="GHEA Grapalat" w:cs="Calibri"/>
                <w:sz w:val="20"/>
                <w:szCs w:val="20"/>
              </w:rPr>
              <w:t>5</w:t>
            </w:r>
            <w:r w:rsidRPr="009E45DF">
              <w:rPr>
                <w:rFonts w:ascii="GHEA Grapalat" w:eastAsia="Calibri" w:hAnsi="GHEA Grapalat" w:cs="Calibri"/>
                <w:sz w:val="20"/>
                <w:szCs w:val="20"/>
              </w:rPr>
              <w:t>0-го календарного дня включительно.</w:t>
            </w:r>
          </w:p>
        </w:tc>
      </w:tr>
    </w:tbl>
    <w:p w14:paraId="19BE512C"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E49DAC8" w14:textId="77777777" w:rsidR="00676238" w:rsidRDefault="00676238" w:rsidP="00BB28C8">
      <w:pPr>
        <w:widowControl w:val="0"/>
        <w:spacing w:after="160" w:line="360" w:lineRule="auto"/>
        <w:ind w:firstLine="567"/>
        <w:jc w:val="right"/>
        <w:rPr>
          <w:rFonts w:ascii="GHEA Grapalat" w:hAnsi="GHEA Grapalat"/>
          <w:i/>
        </w:rPr>
      </w:pPr>
    </w:p>
    <w:p w14:paraId="6445C5F4" w14:textId="77777777" w:rsidR="00C75286" w:rsidRDefault="00C75286" w:rsidP="001B6899">
      <w:pPr>
        <w:widowControl w:val="0"/>
        <w:ind w:firstLine="567"/>
        <w:jc w:val="right"/>
        <w:rPr>
          <w:rFonts w:ascii="GHEA Grapalat" w:hAnsi="GHEA Grapalat"/>
          <w:i/>
        </w:rPr>
      </w:pPr>
    </w:p>
    <w:p w14:paraId="0D99863C" w14:textId="77777777" w:rsidR="00C75286" w:rsidRDefault="00C75286" w:rsidP="001B6899">
      <w:pPr>
        <w:widowControl w:val="0"/>
        <w:ind w:firstLine="567"/>
        <w:jc w:val="right"/>
        <w:rPr>
          <w:rFonts w:ascii="GHEA Grapalat" w:hAnsi="GHEA Grapalat"/>
          <w:i/>
        </w:rPr>
      </w:pPr>
    </w:p>
    <w:p w14:paraId="28B9DD7C" w14:textId="77777777" w:rsidR="00C75286" w:rsidRDefault="00C75286" w:rsidP="001B6899">
      <w:pPr>
        <w:widowControl w:val="0"/>
        <w:ind w:firstLine="567"/>
        <w:jc w:val="right"/>
        <w:rPr>
          <w:rFonts w:ascii="GHEA Grapalat" w:hAnsi="GHEA Grapalat"/>
          <w:i/>
        </w:rPr>
      </w:pPr>
    </w:p>
    <w:p w14:paraId="31CF3620" w14:textId="77777777" w:rsidR="00C75286" w:rsidRDefault="00C75286" w:rsidP="001B6899">
      <w:pPr>
        <w:widowControl w:val="0"/>
        <w:ind w:firstLine="567"/>
        <w:jc w:val="right"/>
        <w:rPr>
          <w:rFonts w:ascii="GHEA Grapalat" w:hAnsi="GHEA Grapalat"/>
          <w:i/>
        </w:rPr>
      </w:pPr>
    </w:p>
    <w:p w14:paraId="6DEB910A" w14:textId="77777777" w:rsidR="00C75286" w:rsidRDefault="00C75286" w:rsidP="001B6899">
      <w:pPr>
        <w:widowControl w:val="0"/>
        <w:ind w:firstLine="567"/>
        <w:jc w:val="right"/>
        <w:rPr>
          <w:rFonts w:ascii="GHEA Grapalat" w:hAnsi="GHEA Grapalat"/>
          <w:i/>
        </w:rPr>
      </w:pPr>
    </w:p>
    <w:p w14:paraId="5E80ACC7" w14:textId="77777777" w:rsidR="00B004F3" w:rsidRDefault="00B004F3" w:rsidP="00277472">
      <w:pPr>
        <w:widowControl w:val="0"/>
        <w:rPr>
          <w:rFonts w:ascii="GHEA Grapalat" w:hAnsi="GHEA Grapalat"/>
          <w:i/>
          <w:lang w:val="en-US"/>
        </w:rPr>
      </w:pPr>
    </w:p>
    <w:p w14:paraId="7587FA4D" w14:textId="77777777" w:rsidR="000F2422" w:rsidRDefault="000F2422" w:rsidP="00277472">
      <w:pPr>
        <w:widowControl w:val="0"/>
        <w:rPr>
          <w:rFonts w:ascii="GHEA Grapalat" w:hAnsi="GHEA Grapalat"/>
          <w:i/>
          <w:lang w:val="en-US"/>
        </w:rPr>
      </w:pPr>
    </w:p>
    <w:p w14:paraId="499DF2C8" w14:textId="77777777" w:rsidR="000F2422" w:rsidRDefault="000F2422" w:rsidP="00277472">
      <w:pPr>
        <w:widowControl w:val="0"/>
        <w:rPr>
          <w:rFonts w:ascii="GHEA Grapalat" w:hAnsi="GHEA Grapalat"/>
          <w:i/>
          <w:lang w:val="en-US"/>
        </w:rPr>
      </w:pPr>
    </w:p>
    <w:p w14:paraId="4E0B08D7" w14:textId="77777777" w:rsidR="000F2422" w:rsidRDefault="000F2422" w:rsidP="00277472">
      <w:pPr>
        <w:widowControl w:val="0"/>
        <w:rPr>
          <w:rFonts w:ascii="GHEA Grapalat" w:hAnsi="GHEA Grapalat"/>
          <w:i/>
          <w:lang w:val="en-US"/>
        </w:rPr>
      </w:pPr>
    </w:p>
    <w:p w14:paraId="0E3A4F81" w14:textId="77777777" w:rsidR="000F2422" w:rsidRDefault="000F2422" w:rsidP="00277472">
      <w:pPr>
        <w:widowControl w:val="0"/>
        <w:rPr>
          <w:rFonts w:ascii="GHEA Grapalat" w:hAnsi="GHEA Grapalat"/>
          <w:i/>
          <w:lang w:val="en-US"/>
        </w:rPr>
      </w:pPr>
    </w:p>
    <w:p w14:paraId="606F459F" w14:textId="77777777" w:rsidR="000F2422" w:rsidRDefault="000F2422" w:rsidP="00277472">
      <w:pPr>
        <w:widowControl w:val="0"/>
        <w:rPr>
          <w:rFonts w:ascii="GHEA Grapalat" w:hAnsi="GHEA Grapalat"/>
          <w:i/>
          <w:lang w:val="en-US"/>
        </w:rPr>
      </w:pPr>
    </w:p>
    <w:p w14:paraId="422AE357" w14:textId="77777777" w:rsidR="000F2422" w:rsidRDefault="000F2422" w:rsidP="00277472">
      <w:pPr>
        <w:widowControl w:val="0"/>
        <w:rPr>
          <w:rFonts w:ascii="GHEA Grapalat" w:hAnsi="GHEA Grapalat"/>
          <w:i/>
          <w:lang w:val="en-US"/>
        </w:rPr>
      </w:pPr>
    </w:p>
    <w:p w14:paraId="46215196" w14:textId="77777777" w:rsidR="000F2422" w:rsidRDefault="000F2422" w:rsidP="00277472">
      <w:pPr>
        <w:widowControl w:val="0"/>
        <w:rPr>
          <w:rFonts w:ascii="GHEA Grapalat" w:hAnsi="GHEA Grapalat"/>
          <w:i/>
          <w:lang w:val="en-US"/>
        </w:rPr>
      </w:pPr>
    </w:p>
    <w:p w14:paraId="4BF85297" w14:textId="77777777" w:rsidR="000F2422" w:rsidRDefault="000F2422" w:rsidP="00277472">
      <w:pPr>
        <w:widowControl w:val="0"/>
        <w:rPr>
          <w:rFonts w:ascii="GHEA Grapalat" w:hAnsi="GHEA Grapalat"/>
          <w:i/>
          <w:lang w:val="en-US"/>
        </w:rPr>
      </w:pPr>
    </w:p>
    <w:p w14:paraId="64138D8D" w14:textId="77777777" w:rsidR="000F2422" w:rsidRDefault="000F2422" w:rsidP="00277472">
      <w:pPr>
        <w:widowControl w:val="0"/>
        <w:rPr>
          <w:rFonts w:ascii="GHEA Grapalat" w:hAnsi="GHEA Grapalat"/>
          <w:i/>
          <w:lang w:val="en-US"/>
        </w:rPr>
      </w:pPr>
    </w:p>
    <w:p w14:paraId="37303A94" w14:textId="77777777" w:rsidR="000F2422" w:rsidRDefault="000F2422" w:rsidP="00277472">
      <w:pPr>
        <w:widowControl w:val="0"/>
        <w:rPr>
          <w:rFonts w:ascii="GHEA Grapalat" w:hAnsi="GHEA Grapalat"/>
          <w:i/>
          <w:lang w:val="en-US"/>
        </w:rPr>
      </w:pPr>
    </w:p>
    <w:p w14:paraId="60F2F155" w14:textId="77777777" w:rsidR="000F2422" w:rsidRDefault="000F2422" w:rsidP="00277472">
      <w:pPr>
        <w:widowControl w:val="0"/>
        <w:rPr>
          <w:rFonts w:ascii="GHEA Grapalat" w:hAnsi="GHEA Grapalat"/>
          <w:i/>
          <w:lang w:val="en-US"/>
        </w:rPr>
      </w:pPr>
    </w:p>
    <w:p w14:paraId="0955BC2A" w14:textId="77777777" w:rsidR="000F2422" w:rsidRDefault="000F2422" w:rsidP="00277472">
      <w:pPr>
        <w:widowControl w:val="0"/>
        <w:rPr>
          <w:rFonts w:ascii="GHEA Grapalat" w:hAnsi="GHEA Grapalat"/>
          <w:i/>
          <w:lang w:val="en-US"/>
        </w:rPr>
      </w:pPr>
    </w:p>
    <w:p w14:paraId="29E51D2F" w14:textId="77777777" w:rsidR="000F2422" w:rsidRDefault="000F2422" w:rsidP="00277472">
      <w:pPr>
        <w:widowControl w:val="0"/>
        <w:rPr>
          <w:rFonts w:ascii="GHEA Grapalat" w:hAnsi="GHEA Grapalat"/>
          <w:i/>
          <w:lang w:val="en-US"/>
        </w:rPr>
      </w:pPr>
    </w:p>
    <w:p w14:paraId="0E55D7D2" w14:textId="77777777" w:rsidR="000F2422" w:rsidRDefault="000F2422" w:rsidP="00277472">
      <w:pPr>
        <w:widowControl w:val="0"/>
        <w:rPr>
          <w:rFonts w:ascii="GHEA Grapalat" w:hAnsi="GHEA Grapalat"/>
          <w:i/>
          <w:lang w:val="en-US"/>
        </w:rPr>
      </w:pPr>
    </w:p>
    <w:p w14:paraId="125F82E3" w14:textId="77777777" w:rsidR="000F2422" w:rsidRDefault="000F2422" w:rsidP="00277472">
      <w:pPr>
        <w:widowControl w:val="0"/>
        <w:rPr>
          <w:rFonts w:ascii="GHEA Grapalat" w:hAnsi="GHEA Grapalat"/>
          <w:i/>
          <w:lang w:val="en-US"/>
        </w:rPr>
      </w:pPr>
    </w:p>
    <w:p w14:paraId="5A1F0724" w14:textId="77777777" w:rsidR="000F2422" w:rsidRDefault="000F2422" w:rsidP="00277472">
      <w:pPr>
        <w:widowControl w:val="0"/>
        <w:rPr>
          <w:rFonts w:ascii="GHEA Grapalat" w:hAnsi="GHEA Grapalat"/>
          <w:i/>
          <w:lang w:val="en-US"/>
        </w:rPr>
      </w:pPr>
    </w:p>
    <w:p w14:paraId="0C4F2E3B" w14:textId="77777777" w:rsidR="000F2422" w:rsidRDefault="000F2422" w:rsidP="00277472">
      <w:pPr>
        <w:widowControl w:val="0"/>
        <w:rPr>
          <w:rFonts w:ascii="GHEA Grapalat" w:hAnsi="GHEA Grapalat"/>
          <w:i/>
          <w:lang w:val="en-US"/>
        </w:rPr>
      </w:pPr>
    </w:p>
    <w:p w14:paraId="18DBD713" w14:textId="77777777" w:rsidR="000F2422" w:rsidRDefault="000F2422" w:rsidP="00277472">
      <w:pPr>
        <w:widowControl w:val="0"/>
        <w:rPr>
          <w:rFonts w:ascii="GHEA Grapalat" w:hAnsi="GHEA Grapalat"/>
          <w:i/>
          <w:lang w:val="en-US"/>
        </w:rPr>
      </w:pPr>
    </w:p>
    <w:p w14:paraId="7A2AC28B" w14:textId="77777777" w:rsidR="000F2422" w:rsidRDefault="000F2422" w:rsidP="00277472">
      <w:pPr>
        <w:widowControl w:val="0"/>
        <w:rPr>
          <w:rFonts w:ascii="GHEA Grapalat" w:hAnsi="GHEA Grapalat"/>
          <w:i/>
          <w:lang w:val="en-US"/>
        </w:rPr>
      </w:pPr>
    </w:p>
    <w:p w14:paraId="37D56DD8" w14:textId="77777777" w:rsidR="000F2422" w:rsidRPr="00277472" w:rsidRDefault="000F2422" w:rsidP="00277472">
      <w:pPr>
        <w:widowControl w:val="0"/>
        <w:rPr>
          <w:rFonts w:ascii="GHEA Grapalat" w:hAnsi="GHEA Grapalat"/>
          <w:i/>
          <w:lang w:val="en-US"/>
        </w:rPr>
      </w:pPr>
    </w:p>
    <w:p w14:paraId="56E0BDB8" w14:textId="77777777" w:rsidR="00B004F3" w:rsidRDefault="00B004F3" w:rsidP="001B6899">
      <w:pPr>
        <w:widowControl w:val="0"/>
        <w:ind w:firstLine="567"/>
        <w:jc w:val="right"/>
        <w:rPr>
          <w:rFonts w:ascii="GHEA Grapalat" w:hAnsi="GHEA Grapalat"/>
          <w:i/>
        </w:rPr>
      </w:pPr>
    </w:p>
    <w:p w14:paraId="3445BA27" w14:textId="097133E6" w:rsidR="00BB28C8" w:rsidRPr="009F3DC7" w:rsidRDefault="00BB28C8" w:rsidP="001B6899">
      <w:pPr>
        <w:widowControl w:val="0"/>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1B6899">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1B6899">
      <w:pPr>
        <w:widowControl w:val="0"/>
        <w:tabs>
          <w:tab w:val="left" w:pos="9540"/>
        </w:tabs>
        <w:ind w:firstLine="567"/>
        <w:jc w:val="center"/>
        <w:rPr>
          <w:rFonts w:ascii="GHEA Grapalat" w:hAnsi="GHEA Grapalat"/>
        </w:rPr>
      </w:pPr>
    </w:p>
    <w:p w14:paraId="6FFB7F45" w14:textId="77777777" w:rsidR="00BB28C8" w:rsidRPr="00685FDC" w:rsidRDefault="00BB28C8" w:rsidP="001B6899">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7"/>
        <w:t>*</w:t>
      </w:r>
    </w:p>
    <w:p w14:paraId="1E4E6DFC" w14:textId="77777777" w:rsidR="00BB28C8" w:rsidRPr="009F3DC7" w:rsidRDefault="00BB28C8" w:rsidP="001B6899">
      <w:pPr>
        <w:widowControl w:val="0"/>
        <w:ind w:firstLine="567"/>
        <w:jc w:val="right"/>
        <w:rPr>
          <w:rFonts w:ascii="GHEA Grapalat" w:hAnsi="GHEA Grapalat"/>
        </w:rPr>
      </w:pPr>
      <w:r w:rsidRPr="009F3DC7">
        <w:rPr>
          <w:rFonts w:ascii="GHEA Grapalat" w:hAnsi="GHEA Grapalat"/>
        </w:rPr>
        <w:t>драмов РА</w:t>
      </w:r>
    </w:p>
    <w:tbl>
      <w:tblPr>
        <w:tblW w:w="11285"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362"/>
        <w:gridCol w:w="2070"/>
        <w:gridCol w:w="474"/>
        <w:gridCol w:w="504"/>
        <w:gridCol w:w="488"/>
        <w:gridCol w:w="567"/>
        <w:gridCol w:w="567"/>
        <w:gridCol w:w="567"/>
        <w:gridCol w:w="551"/>
        <w:gridCol w:w="583"/>
        <w:gridCol w:w="567"/>
        <w:gridCol w:w="567"/>
        <w:gridCol w:w="425"/>
        <w:gridCol w:w="567"/>
        <w:gridCol w:w="718"/>
      </w:tblGrid>
      <w:tr w:rsidR="00EF3E3E" w:rsidRPr="0084361A" w14:paraId="0EFB7C47" w14:textId="77777777" w:rsidTr="009E45DF">
        <w:trPr>
          <w:trHeight w:val="392"/>
        </w:trPr>
        <w:tc>
          <w:tcPr>
            <w:tcW w:w="11285" w:type="dxa"/>
            <w:gridSpan w:val="16"/>
            <w:vAlign w:val="center"/>
          </w:tcPr>
          <w:p w14:paraId="20A5AD71" w14:textId="77777777" w:rsidR="00EF3E3E" w:rsidRPr="0084361A" w:rsidRDefault="00EF3E3E" w:rsidP="00DB5067">
            <w:pPr>
              <w:widowControl w:val="0"/>
              <w:suppressAutoHyphens/>
              <w:spacing w:after="120"/>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9E45DF">
        <w:trPr>
          <w:trHeight w:val="1436"/>
        </w:trPr>
        <w:tc>
          <w:tcPr>
            <w:tcW w:w="708" w:type="dxa"/>
            <w:vAlign w:val="center"/>
          </w:tcPr>
          <w:p w14:paraId="60DB7A6B"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362" w:type="dxa"/>
            <w:vAlign w:val="center"/>
          </w:tcPr>
          <w:p w14:paraId="5EF457C6" w14:textId="77777777" w:rsidR="00EF3E3E" w:rsidRPr="0084361A" w:rsidRDefault="00EF3E3E" w:rsidP="00DB5067">
            <w:pPr>
              <w:widowControl w:val="0"/>
              <w:suppressAutoHyphens/>
              <w:spacing w:after="120"/>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2070" w:type="dxa"/>
            <w:vAlign w:val="center"/>
          </w:tcPr>
          <w:p w14:paraId="5ED83F43" w14:textId="77777777" w:rsidR="00EF3E3E" w:rsidRPr="0084361A" w:rsidRDefault="00EF3E3E" w:rsidP="00DB5067">
            <w:pPr>
              <w:widowControl w:val="0"/>
              <w:suppressAutoHyphens/>
              <w:spacing w:after="120"/>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5" w:type="dxa"/>
            <w:gridSpan w:val="13"/>
            <w:vAlign w:val="center"/>
          </w:tcPr>
          <w:p w14:paraId="28FFE29B" w14:textId="70F435DA" w:rsidR="00EF3E3E" w:rsidRPr="0084361A" w:rsidRDefault="00EF3E3E" w:rsidP="00DB5067">
            <w:pPr>
              <w:widowControl w:val="0"/>
              <w:suppressAutoHyphens/>
              <w:spacing w:after="120"/>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75286">
              <w:rPr>
                <w:rFonts w:ascii="GHEA Grapalat" w:eastAsia="Calibri" w:hAnsi="GHEA Grapalat" w:cs="Calibri"/>
                <w:sz w:val="16"/>
                <w:szCs w:val="16"/>
                <w:lang w:val="hy-AM"/>
              </w:rPr>
              <w:t>6</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8"/>
              <w:t>**</w:t>
            </w:r>
          </w:p>
        </w:tc>
      </w:tr>
      <w:tr w:rsidR="00EF3E3E" w:rsidRPr="00FC2EAA" w14:paraId="31007347" w14:textId="77777777" w:rsidTr="009E45DF">
        <w:trPr>
          <w:cantSplit/>
          <w:trHeight w:val="1367"/>
        </w:trPr>
        <w:tc>
          <w:tcPr>
            <w:tcW w:w="708" w:type="dxa"/>
            <w:vAlign w:val="center"/>
          </w:tcPr>
          <w:p w14:paraId="06B249FA" w14:textId="77777777" w:rsidR="00EF3E3E" w:rsidRPr="0084361A" w:rsidRDefault="00EF3E3E" w:rsidP="00DB5067">
            <w:pPr>
              <w:widowControl w:val="0"/>
              <w:suppressAutoHyphens/>
              <w:spacing w:after="120"/>
              <w:ind w:left="2"/>
              <w:jc w:val="center"/>
              <w:rPr>
                <w:rFonts w:ascii="GHEA Grapalat" w:eastAsia="Calibri" w:hAnsi="GHEA Grapalat" w:cs="Calibri"/>
                <w:sz w:val="16"/>
                <w:szCs w:val="16"/>
              </w:rPr>
            </w:pPr>
          </w:p>
        </w:tc>
        <w:tc>
          <w:tcPr>
            <w:tcW w:w="1362" w:type="dxa"/>
            <w:vAlign w:val="center"/>
          </w:tcPr>
          <w:p w14:paraId="00CCB9CA"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p>
        </w:tc>
        <w:tc>
          <w:tcPr>
            <w:tcW w:w="2070" w:type="dxa"/>
            <w:vAlign w:val="center"/>
          </w:tcPr>
          <w:p w14:paraId="4900362D"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DB5067">
            <w:pPr>
              <w:widowControl w:val="0"/>
              <w:suppressAutoHyphens/>
              <w:spacing w:after="120"/>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DB5067">
            <w:pPr>
              <w:widowControl w:val="0"/>
              <w:suppressAutoHyphens/>
              <w:spacing w:after="120"/>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8" w:type="dxa"/>
            <w:tcBorders>
              <w:bottom w:val="single" w:sz="4" w:space="0" w:color="auto"/>
            </w:tcBorders>
            <w:vAlign w:val="center"/>
          </w:tcPr>
          <w:p w14:paraId="491E7878"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9E45DF" w:rsidRPr="0084361A" w14:paraId="2532CE43" w14:textId="77777777" w:rsidTr="009E45DF">
        <w:trPr>
          <w:cantSplit/>
          <w:trHeight w:val="1134"/>
        </w:trPr>
        <w:tc>
          <w:tcPr>
            <w:tcW w:w="708" w:type="dxa"/>
            <w:vAlign w:val="center"/>
          </w:tcPr>
          <w:p w14:paraId="795342E8" w14:textId="77777777" w:rsidR="009E45DF" w:rsidRPr="0084361A" w:rsidRDefault="009E45DF" w:rsidP="009E45DF">
            <w:pPr>
              <w:widowControl w:val="0"/>
              <w:suppressAutoHyphens/>
              <w:spacing w:after="120"/>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362" w:type="dxa"/>
            <w:vAlign w:val="center"/>
          </w:tcPr>
          <w:p w14:paraId="0A3AAF80" w14:textId="3C56DDD7" w:rsidR="009E45DF" w:rsidRPr="00277472" w:rsidRDefault="009E45DF" w:rsidP="009E45DF">
            <w:pPr>
              <w:suppressAutoHyphens/>
              <w:ind w:left="-158" w:right="-108"/>
              <w:jc w:val="center"/>
              <w:rPr>
                <w:rFonts w:ascii="Calibri" w:eastAsia="Calibri" w:hAnsi="Calibri" w:cs="Calibri"/>
                <w:lang w:val="en-US"/>
              </w:rPr>
            </w:pPr>
            <w:r>
              <w:rPr>
                <w:rFonts w:ascii="GHEA Grapalat" w:hAnsi="GHEA Grapalat"/>
                <w:sz w:val="20"/>
                <w:szCs w:val="20"/>
                <w:lang w:val="hy-AM"/>
              </w:rPr>
              <w:t>45611300/11</w:t>
            </w:r>
          </w:p>
        </w:tc>
        <w:tc>
          <w:tcPr>
            <w:tcW w:w="2070" w:type="dxa"/>
            <w:vAlign w:val="center"/>
          </w:tcPr>
          <w:p w14:paraId="086B86AA" w14:textId="11D4C5B5" w:rsidR="009E45DF" w:rsidRPr="0084361A" w:rsidRDefault="009E45DF" w:rsidP="009E45DF">
            <w:pPr>
              <w:suppressAutoHyphens/>
              <w:jc w:val="center"/>
              <w:rPr>
                <w:rFonts w:ascii="Calibri" w:eastAsia="Calibri" w:hAnsi="Calibri" w:cs="Calibri"/>
              </w:rPr>
            </w:pPr>
            <w:r w:rsidRPr="009E45DF">
              <w:rPr>
                <w:rFonts w:ascii="GHEA Grapalat" w:hAnsi="GHEA Grapalat"/>
                <w:sz w:val="20"/>
                <w:szCs w:val="20"/>
              </w:rPr>
              <w:t>Работы по благоустройству дворовой территории перед зданием № 6/1 по проспекту Арцаха, административный район Эребуни, город Ереван</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44B42F84" w:rsidR="009E45DF" w:rsidRPr="00C01B39"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4F8FAC40"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55CFF029"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253D37BA"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388FA473"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79A4AD5C"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50%</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3D9B9D9B"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90%</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15FA0E77"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3509A5D3"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4E2B6B24"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100</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72BA1599"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100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67DB8065"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100</w:t>
            </w:r>
            <w:r>
              <w:rPr>
                <w:rFonts w:ascii="GHEA Grapalat" w:hAnsi="GHEA Grapalat"/>
                <w:color w:val="000000"/>
                <w:sz w:val="20"/>
                <w:szCs w:val="20"/>
              </w:rPr>
              <w:t>%</w:t>
            </w:r>
          </w:p>
        </w:tc>
        <w:tc>
          <w:tcPr>
            <w:tcW w:w="718"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6AD99F98" w:rsidR="009E45DF" w:rsidRPr="00142B4C" w:rsidRDefault="009E45DF" w:rsidP="009E45DF">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100</w:t>
            </w:r>
            <w:r>
              <w:rPr>
                <w:rFonts w:ascii="GHEA Grapalat" w:hAnsi="GHEA Grapalat"/>
                <w:color w:val="000000"/>
                <w:sz w:val="20"/>
                <w:szCs w:val="20"/>
              </w:rPr>
              <w:t>%</w:t>
            </w:r>
          </w:p>
        </w:tc>
      </w:tr>
      <w:tr w:rsidR="009E45DF" w:rsidRPr="0084361A" w14:paraId="7EC22B55" w14:textId="77777777" w:rsidTr="009E45DF">
        <w:trPr>
          <w:cantSplit/>
          <w:trHeight w:val="1134"/>
        </w:trPr>
        <w:tc>
          <w:tcPr>
            <w:tcW w:w="708" w:type="dxa"/>
            <w:vAlign w:val="center"/>
          </w:tcPr>
          <w:p w14:paraId="30903FA7" w14:textId="21C04236" w:rsidR="009E45DF" w:rsidRPr="0084361A" w:rsidRDefault="009E45DF" w:rsidP="009E45DF">
            <w:pPr>
              <w:widowControl w:val="0"/>
              <w:suppressAutoHyphens/>
              <w:spacing w:after="120"/>
              <w:ind w:left="-43"/>
              <w:jc w:val="center"/>
              <w:rPr>
                <w:rFonts w:ascii="GHEA Grapalat" w:eastAsia="Calibri" w:hAnsi="GHEA Grapalat" w:cs="Calibri"/>
                <w:sz w:val="16"/>
                <w:szCs w:val="16"/>
                <w:lang w:val="hy-AM"/>
              </w:rPr>
            </w:pPr>
            <w:r>
              <w:rPr>
                <w:rFonts w:ascii="GHEA Grapalat" w:eastAsia="Calibri" w:hAnsi="GHEA Grapalat" w:cs="Calibri"/>
                <w:sz w:val="16"/>
                <w:szCs w:val="16"/>
                <w:lang w:val="hy-AM"/>
              </w:rPr>
              <w:t>2</w:t>
            </w:r>
          </w:p>
        </w:tc>
        <w:tc>
          <w:tcPr>
            <w:tcW w:w="1362" w:type="dxa"/>
            <w:vAlign w:val="center"/>
          </w:tcPr>
          <w:p w14:paraId="28E6BAEE" w14:textId="6B894C08" w:rsidR="009E45DF" w:rsidRDefault="009E45DF" w:rsidP="009E45DF">
            <w:pPr>
              <w:suppressAutoHyphens/>
              <w:ind w:left="-158" w:right="-108"/>
              <w:jc w:val="center"/>
              <w:rPr>
                <w:rFonts w:ascii="GHEA Grapalat" w:hAnsi="GHEA Grapalat"/>
                <w:sz w:val="20"/>
                <w:szCs w:val="20"/>
                <w:lang w:val="hy-AM"/>
              </w:rPr>
            </w:pPr>
            <w:r>
              <w:rPr>
                <w:rFonts w:ascii="GHEA Grapalat" w:hAnsi="GHEA Grapalat"/>
                <w:sz w:val="20"/>
                <w:szCs w:val="20"/>
                <w:lang w:val="hy-AM"/>
              </w:rPr>
              <w:t>45611300/12</w:t>
            </w:r>
          </w:p>
        </w:tc>
        <w:tc>
          <w:tcPr>
            <w:tcW w:w="2070" w:type="dxa"/>
            <w:vAlign w:val="center"/>
          </w:tcPr>
          <w:p w14:paraId="369E02B5" w14:textId="2AB17491" w:rsidR="009E45DF" w:rsidRDefault="009E45DF" w:rsidP="009E45DF">
            <w:pPr>
              <w:suppressAutoHyphens/>
              <w:jc w:val="center"/>
              <w:rPr>
                <w:rFonts w:ascii="GHEA Grapalat" w:hAnsi="GHEA Grapalat" w:cs="Calibri"/>
                <w:sz w:val="20"/>
                <w:szCs w:val="20"/>
              </w:rPr>
            </w:pPr>
            <w:r w:rsidRPr="009E45DF">
              <w:rPr>
                <w:rFonts w:ascii="GHEA Grapalat" w:hAnsi="GHEA Grapalat"/>
                <w:sz w:val="20"/>
                <w:szCs w:val="20"/>
              </w:rPr>
              <w:t>Работы по капитальному ремонту дворовой территории здания № 5 по улице Хагах Дони, административный район Эребуни, город Ереван</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66DAAB76" w14:textId="39CC828E"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6DF0BDF5" w14:textId="75B950A2"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47B45604" w14:textId="615748E4"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C54B496" w14:textId="6C943E59"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08A0D63B" w14:textId="0E28CF47"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1D47531A" w14:textId="4EA47C7B"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51" w:type="dxa"/>
            <w:tcBorders>
              <w:top w:val="single" w:sz="4" w:space="0" w:color="auto"/>
              <w:left w:val="nil"/>
              <w:bottom w:val="single" w:sz="4" w:space="0" w:color="auto"/>
              <w:right w:val="single" w:sz="4" w:space="0" w:color="auto"/>
            </w:tcBorders>
            <w:textDirection w:val="btLr"/>
            <w:vAlign w:val="center"/>
          </w:tcPr>
          <w:p w14:paraId="544BD2BA" w14:textId="17486289"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83" w:type="dxa"/>
            <w:tcBorders>
              <w:top w:val="single" w:sz="4" w:space="0" w:color="auto"/>
              <w:left w:val="nil"/>
              <w:bottom w:val="single" w:sz="4" w:space="0" w:color="auto"/>
              <w:right w:val="single" w:sz="4" w:space="0" w:color="auto"/>
            </w:tcBorders>
            <w:textDirection w:val="btLr"/>
            <w:vAlign w:val="center"/>
          </w:tcPr>
          <w:p w14:paraId="7BE011F1" w14:textId="4EF8F22B"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5E1D4BBA" w14:textId="3F6F31A4"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24EEFE1B" w14:textId="27D02823"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7F971BFC" w14:textId="77A08C18"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63198C01" w14:textId="652B7C90"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718" w:type="dxa"/>
            <w:tcBorders>
              <w:top w:val="single" w:sz="4" w:space="0" w:color="auto"/>
              <w:left w:val="nil"/>
              <w:bottom w:val="single" w:sz="4" w:space="0" w:color="auto"/>
              <w:right w:val="single" w:sz="4" w:space="0" w:color="auto"/>
            </w:tcBorders>
            <w:shd w:val="clear" w:color="000000" w:fill="FFFFFF"/>
            <w:textDirection w:val="btLr"/>
            <w:vAlign w:val="center"/>
          </w:tcPr>
          <w:p w14:paraId="661CED22" w14:textId="5056864A"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r w:rsidR="009E45DF" w:rsidRPr="0084361A" w14:paraId="6487F99B" w14:textId="77777777" w:rsidTr="009E45DF">
        <w:trPr>
          <w:cantSplit/>
          <w:trHeight w:val="1134"/>
        </w:trPr>
        <w:tc>
          <w:tcPr>
            <w:tcW w:w="708" w:type="dxa"/>
            <w:vAlign w:val="center"/>
          </w:tcPr>
          <w:p w14:paraId="24B4D473" w14:textId="67B8DCB1" w:rsidR="009E45DF" w:rsidRPr="0084361A" w:rsidRDefault="009E45DF" w:rsidP="009E45DF">
            <w:pPr>
              <w:widowControl w:val="0"/>
              <w:suppressAutoHyphens/>
              <w:spacing w:after="120"/>
              <w:ind w:left="-43"/>
              <w:jc w:val="center"/>
              <w:rPr>
                <w:rFonts w:ascii="GHEA Grapalat" w:eastAsia="Calibri" w:hAnsi="GHEA Grapalat" w:cs="Calibri"/>
                <w:sz w:val="16"/>
                <w:szCs w:val="16"/>
                <w:lang w:val="hy-AM"/>
              </w:rPr>
            </w:pPr>
            <w:r>
              <w:rPr>
                <w:rFonts w:ascii="GHEA Grapalat" w:eastAsia="Calibri" w:hAnsi="GHEA Grapalat" w:cs="Calibri"/>
                <w:sz w:val="16"/>
                <w:szCs w:val="16"/>
                <w:lang w:val="hy-AM"/>
              </w:rPr>
              <w:lastRenderedPageBreak/>
              <w:t>3</w:t>
            </w:r>
          </w:p>
        </w:tc>
        <w:tc>
          <w:tcPr>
            <w:tcW w:w="1362" w:type="dxa"/>
            <w:vAlign w:val="center"/>
          </w:tcPr>
          <w:p w14:paraId="484700D1" w14:textId="0D36C153" w:rsidR="009E45DF" w:rsidRDefault="009E45DF" w:rsidP="009E45DF">
            <w:pPr>
              <w:suppressAutoHyphens/>
              <w:ind w:left="-158" w:right="-108"/>
              <w:jc w:val="center"/>
              <w:rPr>
                <w:rFonts w:ascii="GHEA Grapalat" w:hAnsi="GHEA Grapalat"/>
                <w:sz w:val="20"/>
                <w:szCs w:val="20"/>
                <w:lang w:val="hy-AM"/>
              </w:rPr>
            </w:pPr>
            <w:r>
              <w:rPr>
                <w:rFonts w:ascii="GHEA Grapalat" w:hAnsi="GHEA Grapalat"/>
                <w:sz w:val="20"/>
                <w:szCs w:val="20"/>
                <w:lang w:val="hy-AM"/>
              </w:rPr>
              <w:t>45611300/13</w:t>
            </w:r>
          </w:p>
        </w:tc>
        <w:tc>
          <w:tcPr>
            <w:tcW w:w="2070" w:type="dxa"/>
            <w:vAlign w:val="center"/>
          </w:tcPr>
          <w:p w14:paraId="66F71EE0" w14:textId="74D1A0E9" w:rsidR="009E45DF" w:rsidRDefault="009E45DF" w:rsidP="009E45DF">
            <w:pPr>
              <w:suppressAutoHyphens/>
              <w:jc w:val="center"/>
              <w:rPr>
                <w:rFonts w:ascii="GHEA Grapalat" w:hAnsi="GHEA Grapalat" w:cs="Calibri"/>
                <w:sz w:val="20"/>
                <w:szCs w:val="20"/>
              </w:rPr>
            </w:pPr>
            <w:r w:rsidRPr="009E45DF">
              <w:rPr>
                <w:rFonts w:ascii="GHEA Grapalat" w:hAnsi="GHEA Grapalat"/>
                <w:sz w:val="20"/>
                <w:szCs w:val="20"/>
              </w:rPr>
              <w:t>Работы по капитальному ремонту прилегающей территории вокруг здания № 27 по улице Хагах Дони, административный район Эребуни, город Ереван</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3168661F" w14:textId="226AA6E4"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0D227893" w14:textId="709142C8"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7E78538D" w14:textId="0FBBD737"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92A323E" w14:textId="343C0377"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12D675A1" w14:textId="7D5DC5B1"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86B53B1" w14:textId="117612DC"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51" w:type="dxa"/>
            <w:tcBorders>
              <w:top w:val="single" w:sz="4" w:space="0" w:color="auto"/>
              <w:left w:val="nil"/>
              <w:bottom w:val="single" w:sz="4" w:space="0" w:color="auto"/>
              <w:right w:val="single" w:sz="4" w:space="0" w:color="auto"/>
            </w:tcBorders>
            <w:textDirection w:val="btLr"/>
            <w:vAlign w:val="center"/>
          </w:tcPr>
          <w:p w14:paraId="58767B9A" w14:textId="79BE49A0"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83" w:type="dxa"/>
            <w:tcBorders>
              <w:top w:val="single" w:sz="4" w:space="0" w:color="auto"/>
              <w:left w:val="nil"/>
              <w:bottom w:val="single" w:sz="4" w:space="0" w:color="auto"/>
              <w:right w:val="single" w:sz="4" w:space="0" w:color="auto"/>
            </w:tcBorders>
            <w:textDirection w:val="btLr"/>
            <w:vAlign w:val="center"/>
          </w:tcPr>
          <w:p w14:paraId="547095AA" w14:textId="141B78D0"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7E2A88F9" w14:textId="7CF6766F"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40D5C014" w14:textId="162A8D58"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63369069" w14:textId="797D16BF"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3F4F017C" w14:textId="4EDE9CEA"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718" w:type="dxa"/>
            <w:tcBorders>
              <w:top w:val="single" w:sz="4" w:space="0" w:color="auto"/>
              <w:left w:val="nil"/>
              <w:bottom w:val="single" w:sz="4" w:space="0" w:color="auto"/>
              <w:right w:val="single" w:sz="4" w:space="0" w:color="auto"/>
            </w:tcBorders>
            <w:shd w:val="clear" w:color="000000" w:fill="FFFFFF"/>
            <w:textDirection w:val="btLr"/>
            <w:vAlign w:val="center"/>
          </w:tcPr>
          <w:p w14:paraId="54F8B6C1" w14:textId="4D369CD7"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r w:rsidR="009E45DF" w:rsidRPr="0084361A" w14:paraId="431C9571" w14:textId="77777777" w:rsidTr="009E45DF">
        <w:trPr>
          <w:cantSplit/>
          <w:trHeight w:val="1134"/>
        </w:trPr>
        <w:tc>
          <w:tcPr>
            <w:tcW w:w="708" w:type="dxa"/>
            <w:vAlign w:val="center"/>
          </w:tcPr>
          <w:p w14:paraId="08C27255" w14:textId="39F772A7" w:rsidR="009E45DF" w:rsidRPr="0084361A" w:rsidRDefault="009E45DF" w:rsidP="009E45DF">
            <w:pPr>
              <w:widowControl w:val="0"/>
              <w:suppressAutoHyphens/>
              <w:spacing w:after="120"/>
              <w:ind w:left="-43"/>
              <w:jc w:val="center"/>
              <w:rPr>
                <w:rFonts w:ascii="GHEA Grapalat" w:eastAsia="Calibri" w:hAnsi="GHEA Grapalat" w:cs="Calibri"/>
                <w:sz w:val="16"/>
                <w:szCs w:val="16"/>
                <w:lang w:val="hy-AM"/>
              </w:rPr>
            </w:pPr>
            <w:r>
              <w:rPr>
                <w:rFonts w:ascii="GHEA Grapalat" w:eastAsia="Calibri" w:hAnsi="GHEA Grapalat" w:cs="Calibri"/>
                <w:sz w:val="16"/>
                <w:szCs w:val="16"/>
                <w:lang w:val="hy-AM"/>
              </w:rPr>
              <w:t>4</w:t>
            </w:r>
          </w:p>
        </w:tc>
        <w:tc>
          <w:tcPr>
            <w:tcW w:w="1362" w:type="dxa"/>
            <w:vAlign w:val="center"/>
          </w:tcPr>
          <w:p w14:paraId="26A8EA17" w14:textId="08A34EB8" w:rsidR="009E45DF" w:rsidRDefault="009E45DF" w:rsidP="009E45DF">
            <w:pPr>
              <w:suppressAutoHyphens/>
              <w:ind w:left="-158" w:right="-108"/>
              <w:jc w:val="center"/>
              <w:rPr>
                <w:rFonts w:ascii="GHEA Grapalat" w:hAnsi="GHEA Grapalat"/>
                <w:sz w:val="20"/>
                <w:szCs w:val="20"/>
                <w:lang w:val="hy-AM"/>
              </w:rPr>
            </w:pPr>
            <w:r>
              <w:rPr>
                <w:rFonts w:ascii="GHEA Grapalat" w:hAnsi="GHEA Grapalat"/>
                <w:sz w:val="20"/>
                <w:szCs w:val="20"/>
                <w:lang w:val="hy-AM"/>
              </w:rPr>
              <w:t>45611300/14</w:t>
            </w:r>
          </w:p>
        </w:tc>
        <w:tc>
          <w:tcPr>
            <w:tcW w:w="2070" w:type="dxa"/>
            <w:vAlign w:val="center"/>
          </w:tcPr>
          <w:p w14:paraId="39294B93" w14:textId="2916FA5D" w:rsidR="009E45DF" w:rsidRDefault="009E45DF" w:rsidP="009E45DF">
            <w:pPr>
              <w:suppressAutoHyphens/>
              <w:jc w:val="center"/>
              <w:rPr>
                <w:rFonts w:ascii="GHEA Grapalat" w:hAnsi="GHEA Grapalat" w:cs="Calibri"/>
                <w:sz w:val="20"/>
                <w:szCs w:val="20"/>
              </w:rPr>
            </w:pPr>
            <w:r w:rsidRPr="009E45DF">
              <w:rPr>
                <w:rFonts w:ascii="GHEA Grapalat" w:hAnsi="GHEA Grapalat"/>
                <w:sz w:val="20"/>
                <w:szCs w:val="20"/>
              </w:rPr>
              <w:t>Работы по благоустройству дворовой территории перед зданием № 2/1 по улице Аванесова, административный район Эребуни, город Ереван</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00450A5E" w14:textId="432BCA28"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73AB61F5" w14:textId="01F74983"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10D9DB7C" w14:textId="06CBC610"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10C5E011" w14:textId="527A1261"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1231B29D" w14:textId="301FF769"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179DDAA0" w14:textId="55633C14"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51" w:type="dxa"/>
            <w:tcBorders>
              <w:top w:val="single" w:sz="4" w:space="0" w:color="auto"/>
              <w:left w:val="nil"/>
              <w:bottom w:val="single" w:sz="4" w:space="0" w:color="auto"/>
              <w:right w:val="single" w:sz="4" w:space="0" w:color="auto"/>
            </w:tcBorders>
            <w:textDirection w:val="btLr"/>
            <w:vAlign w:val="center"/>
          </w:tcPr>
          <w:p w14:paraId="1DD8D856" w14:textId="5B04A94D"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83" w:type="dxa"/>
            <w:tcBorders>
              <w:top w:val="single" w:sz="4" w:space="0" w:color="auto"/>
              <w:left w:val="nil"/>
              <w:bottom w:val="single" w:sz="4" w:space="0" w:color="auto"/>
              <w:right w:val="single" w:sz="4" w:space="0" w:color="auto"/>
            </w:tcBorders>
            <w:textDirection w:val="btLr"/>
            <w:vAlign w:val="center"/>
          </w:tcPr>
          <w:p w14:paraId="22F0152A" w14:textId="5CDFC73D"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6F68AF64" w14:textId="0FEB47F4"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1E1D85F1" w14:textId="5034187B"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6DA836B4" w14:textId="799C1367"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69479485" w14:textId="73A145C2"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718" w:type="dxa"/>
            <w:tcBorders>
              <w:top w:val="single" w:sz="4" w:space="0" w:color="auto"/>
              <w:left w:val="nil"/>
              <w:bottom w:val="single" w:sz="4" w:space="0" w:color="auto"/>
              <w:right w:val="single" w:sz="4" w:space="0" w:color="auto"/>
            </w:tcBorders>
            <w:shd w:val="clear" w:color="000000" w:fill="FFFFFF"/>
            <w:textDirection w:val="btLr"/>
            <w:vAlign w:val="center"/>
          </w:tcPr>
          <w:p w14:paraId="7A199957" w14:textId="0CFE20AF"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r w:rsidR="009E45DF" w:rsidRPr="0084361A" w14:paraId="5D7A854C" w14:textId="77777777" w:rsidTr="009E45DF">
        <w:trPr>
          <w:cantSplit/>
          <w:trHeight w:val="1134"/>
        </w:trPr>
        <w:tc>
          <w:tcPr>
            <w:tcW w:w="708" w:type="dxa"/>
            <w:vAlign w:val="center"/>
          </w:tcPr>
          <w:p w14:paraId="46B7BBAB" w14:textId="3C62E087" w:rsidR="009E45DF" w:rsidRPr="0084361A" w:rsidRDefault="009E45DF" w:rsidP="009E45DF">
            <w:pPr>
              <w:widowControl w:val="0"/>
              <w:suppressAutoHyphens/>
              <w:spacing w:after="120"/>
              <w:ind w:left="-43"/>
              <w:jc w:val="center"/>
              <w:rPr>
                <w:rFonts w:ascii="GHEA Grapalat" w:eastAsia="Calibri" w:hAnsi="GHEA Grapalat" w:cs="Calibri"/>
                <w:sz w:val="16"/>
                <w:szCs w:val="16"/>
                <w:lang w:val="hy-AM"/>
              </w:rPr>
            </w:pPr>
            <w:r>
              <w:rPr>
                <w:rFonts w:ascii="GHEA Grapalat" w:eastAsia="Calibri" w:hAnsi="GHEA Grapalat" w:cs="Calibri"/>
                <w:sz w:val="16"/>
                <w:szCs w:val="16"/>
                <w:lang w:val="hy-AM"/>
              </w:rPr>
              <w:t>5</w:t>
            </w:r>
          </w:p>
        </w:tc>
        <w:tc>
          <w:tcPr>
            <w:tcW w:w="1362" w:type="dxa"/>
            <w:vAlign w:val="center"/>
          </w:tcPr>
          <w:p w14:paraId="11A77B8C" w14:textId="7C0F99D8" w:rsidR="009E45DF" w:rsidRDefault="009E45DF" w:rsidP="009E45DF">
            <w:pPr>
              <w:suppressAutoHyphens/>
              <w:ind w:left="-158" w:right="-108"/>
              <w:jc w:val="center"/>
              <w:rPr>
                <w:rFonts w:ascii="GHEA Grapalat" w:hAnsi="GHEA Grapalat"/>
                <w:sz w:val="20"/>
                <w:szCs w:val="20"/>
                <w:lang w:val="hy-AM"/>
              </w:rPr>
            </w:pPr>
            <w:r>
              <w:rPr>
                <w:rFonts w:ascii="GHEA Grapalat" w:hAnsi="GHEA Grapalat"/>
                <w:sz w:val="20"/>
                <w:szCs w:val="20"/>
                <w:lang w:val="hy-AM"/>
              </w:rPr>
              <w:t>45611300/15</w:t>
            </w:r>
          </w:p>
        </w:tc>
        <w:tc>
          <w:tcPr>
            <w:tcW w:w="2070" w:type="dxa"/>
            <w:vAlign w:val="center"/>
          </w:tcPr>
          <w:p w14:paraId="613B56F7" w14:textId="718F9507" w:rsidR="009E45DF" w:rsidRDefault="009E45DF" w:rsidP="009E45DF">
            <w:pPr>
              <w:suppressAutoHyphens/>
              <w:jc w:val="center"/>
              <w:rPr>
                <w:rFonts w:ascii="GHEA Grapalat" w:hAnsi="GHEA Grapalat" w:cs="Calibri"/>
                <w:sz w:val="20"/>
                <w:szCs w:val="20"/>
              </w:rPr>
            </w:pPr>
            <w:r w:rsidRPr="009E45DF">
              <w:rPr>
                <w:rFonts w:ascii="GHEA Grapalat" w:hAnsi="GHEA Grapalat"/>
                <w:sz w:val="20"/>
                <w:szCs w:val="20"/>
              </w:rPr>
              <w:t>Работы по капитальному ремонту дворовой территории здания № 35 по улице Хагах Дони, административный район Эребуни, город Ереван</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3C8428E8" w14:textId="0C38A122"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35222AB1" w14:textId="738A5ABB"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7ACC9D0B" w14:textId="1DC7BFC8"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16B1998C" w14:textId="13151B46"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365C4EBA" w14:textId="2BC40813"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0E44F843" w14:textId="1A768ADC"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51" w:type="dxa"/>
            <w:tcBorders>
              <w:top w:val="single" w:sz="4" w:space="0" w:color="auto"/>
              <w:left w:val="nil"/>
              <w:bottom w:val="single" w:sz="4" w:space="0" w:color="auto"/>
              <w:right w:val="single" w:sz="4" w:space="0" w:color="auto"/>
            </w:tcBorders>
            <w:textDirection w:val="btLr"/>
            <w:vAlign w:val="center"/>
          </w:tcPr>
          <w:p w14:paraId="06F4C8C8" w14:textId="50B9D81D"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83" w:type="dxa"/>
            <w:tcBorders>
              <w:top w:val="single" w:sz="4" w:space="0" w:color="auto"/>
              <w:left w:val="nil"/>
              <w:bottom w:val="single" w:sz="4" w:space="0" w:color="auto"/>
              <w:right w:val="single" w:sz="4" w:space="0" w:color="auto"/>
            </w:tcBorders>
            <w:textDirection w:val="btLr"/>
            <w:vAlign w:val="center"/>
          </w:tcPr>
          <w:p w14:paraId="77C75B19" w14:textId="04A4A13D"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35FEC1FF" w14:textId="3ACA4653"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09652D7B" w14:textId="7CF8BB96"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098E72FF" w14:textId="6D4156BC"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38DE53AA" w14:textId="7EA96434"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718" w:type="dxa"/>
            <w:tcBorders>
              <w:top w:val="single" w:sz="4" w:space="0" w:color="auto"/>
              <w:left w:val="nil"/>
              <w:bottom w:val="single" w:sz="4" w:space="0" w:color="auto"/>
              <w:right w:val="single" w:sz="4" w:space="0" w:color="auto"/>
            </w:tcBorders>
            <w:shd w:val="clear" w:color="000000" w:fill="FFFFFF"/>
            <w:textDirection w:val="btLr"/>
            <w:vAlign w:val="center"/>
          </w:tcPr>
          <w:p w14:paraId="443C6EFC" w14:textId="43760D1C"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r w:rsidR="009E45DF" w:rsidRPr="0084361A" w14:paraId="3CE113C5" w14:textId="77777777" w:rsidTr="009E45DF">
        <w:trPr>
          <w:cantSplit/>
          <w:trHeight w:val="1134"/>
        </w:trPr>
        <w:tc>
          <w:tcPr>
            <w:tcW w:w="708" w:type="dxa"/>
            <w:vAlign w:val="center"/>
          </w:tcPr>
          <w:p w14:paraId="309B9D9B" w14:textId="384C5FC1" w:rsidR="009E45DF" w:rsidRPr="0084361A" w:rsidRDefault="009E45DF" w:rsidP="009E45DF">
            <w:pPr>
              <w:widowControl w:val="0"/>
              <w:suppressAutoHyphens/>
              <w:spacing w:after="120"/>
              <w:ind w:left="-43"/>
              <w:jc w:val="center"/>
              <w:rPr>
                <w:rFonts w:ascii="GHEA Grapalat" w:eastAsia="Calibri" w:hAnsi="GHEA Grapalat" w:cs="Calibri"/>
                <w:sz w:val="16"/>
                <w:szCs w:val="16"/>
                <w:lang w:val="hy-AM"/>
              </w:rPr>
            </w:pPr>
            <w:r>
              <w:rPr>
                <w:rFonts w:ascii="GHEA Grapalat" w:eastAsia="Calibri" w:hAnsi="GHEA Grapalat" w:cs="Calibri"/>
                <w:sz w:val="16"/>
                <w:szCs w:val="16"/>
                <w:lang w:val="hy-AM"/>
              </w:rPr>
              <w:t>6</w:t>
            </w:r>
          </w:p>
        </w:tc>
        <w:tc>
          <w:tcPr>
            <w:tcW w:w="1362" w:type="dxa"/>
            <w:vAlign w:val="center"/>
          </w:tcPr>
          <w:p w14:paraId="5CFA1787" w14:textId="7D8DEBBA" w:rsidR="009E45DF" w:rsidRDefault="009E45DF" w:rsidP="009E45DF">
            <w:pPr>
              <w:suppressAutoHyphens/>
              <w:ind w:left="-158" w:right="-108"/>
              <w:jc w:val="center"/>
              <w:rPr>
                <w:rFonts w:ascii="GHEA Grapalat" w:hAnsi="GHEA Grapalat"/>
                <w:sz w:val="20"/>
                <w:szCs w:val="20"/>
                <w:lang w:val="hy-AM"/>
              </w:rPr>
            </w:pPr>
            <w:r>
              <w:rPr>
                <w:rFonts w:ascii="GHEA Grapalat" w:hAnsi="GHEA Grapalat"/>
                <w:sz w:val="20"/>
                <w:szCs w:val="20"/>
                <w:lang w:val="hy-AM"/>
              </w:rPr>
              <w:t>45611300/16</w:t>
            </w:r>
          </w:p>
        </w:tc>
        <w:tc>
          <w:tcPr>
            <w:tcW w:w="2070" w:type="dxa"/>
            <w:vAlign w:val="center"/>
          </w:tcPr>
          <w:p w14:paraId="0165762E" w14:textId="2C55262E" w:rsidR="009E45DF" w:rsidRDefault="009E45DF" w:rsidP="009E45DF">
            <w:pPr>
              <w:suppressAutoHyphens/>
              <w:jc w:val="center"/>
              <w:rPr>
                <w:rFonts w:ascii="GHEA Grapalat" w:hAnsi="GHEA Grapalat" w:cs="Calibri"/>
                <w:sz w:val="20"/>
                <w:szCs w:val="20"/>
              </w:rPr>
            </w:pPr>
            <w:r w:rsidRPr="009E45DF">
              <w:rPr>
                <w:rFonts w:ascii="GHEA Grapalat" w:hAnsi="GHEA Grapalat"/>
                <w:sz w:val="20"/>
                <w:szCs w:val="20"/>
              </w:rPr>
              <w:t>Работы по капитальному ремонту дворовой территории, прилегающей к адресу: 12-я улица Вардашен, 30/4, административный район Эребуни, город Ереван</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C7377E9" w14:textId="22E1CC81"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64CBFE22" w14:textId="4B6F48D4"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00E1578D" w14:textId="0749D04D"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5FE87B50" w14:textId="35C8C0F0"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74CF83A7" w14:textId="719E7C0B"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57FA8FEF" w14:textId="6809AF6D"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50%</w:t>
            </w:r>
          </w:p>
        </w:tc>
        <w:tc>
          <w:tcPr>
            <w:tcW w:w="551" w:type="dxa"/>
            <w:tcBorders>
              <w:top w:val="single" w:sz="4" w:space="0" w:color="auto"/>
              <w:left w:val="nil"/>
              <w:bottom w:val="single" w:sz="4" w:space="0" w:color="auto"/>
              <w:right w:val="single" w:sz="4" w:space="0" w:color="auto"/>
            </w:tcBorders>
            <w:textDirection w:val="btLr"/>
            <w:vAlign w:val="center"/>
          </w:tcPr>
          <w:p w14:paraId="42709DD0" w14:textId="569BC522"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83" w:type="dxa"/>
            <w:tcBorders>
              <w:top w:val="single" w:sz="4" w:space="0" w:color="auto"/>
              <w:left w:val="nil"/>
              <w:bottom w:val="single" w:sz="4" w:space="0" w:color="auto"/>
              <w:right w:val="single" w:sz="4" w:space="0" w:color="auto"/>
            </w:tcBorders>
            <w:textDirection w:val="btLr"/>
            <w:vAlign w:val="center"/>
          </w:tcPr>
          <w:p w14:paraId="7563142B" w14:textId="30E68FB4"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7509AD21" w14:textId="1823CAE1"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90%</w:t>
            </w:r>
          </w:p>
        </w:tc>
        <w:tc>
          <w:tcPr>
            <w:tcW w:w="567" w:type="dxa"/>
            <w:tcBorders>
              <w:top w:val="single" w:sz="4" w:space="0" w:color="auto"/>
              <w:left w:val="nil"/>
              <w:bottom w:val="single" w:sz="4" w:space="0" w:color="auto"/>
              <w:right w:val="single" w:sz="4" w:space="0" w:color="auto"/>
            </w:tcBorders>
            <w:textDirection w:val="btLr"/>
            <w:vAlign w:val="center"/>
          </w:tcPr>
          <w:p w14:paraId="0F43C067" w14:textId="302ACF17"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3538FB2C" w14:textId="7557656B"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660892F6" w14:textId="34DA9F53"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c>
          <w:tcPr>
            <w:tcW w:w="718" w:type="dxa"/>
            <w:tcBorders>
              <w:top w:val="single" w:sz="4" w:space="0" w:color="auto"/>
              <w:left w:val="nil"/>
              <w:bottom w:val="single" w:sz="4" w:space="0" w:color="auto"/>
              <w:right w:val="single" w:sz="4" w:space="0" w:color="auto"/>
            </w:tcBorders>
            <w:shd w:val="clear" w:color="000000" w:fill="FFFFFF"/>
            <w:textDirection w:val="btLr"/>
            <w:vAlign w:val="center"/>
          </w:tcPr>
          <w:p w14:paraId="71FAC83F" w14:textId="421F0AE5" w:rsidR="009E45DF" w:rsidRDefault="009E45DF" w:rsidP="009E45DF">
            <w:pPr>
              <w:widowControl w:val="0"/>
              <w:suppressAutoHyphens/>
              <w:spacing w:after="120"/>
              <w:ind w:left="-108" w:right="-136"/>
              <w:jc w:val="center"/>
              <w:rPr>
                <w:rFonts w:ascii="GHEA Grapalat" w:hAnsi="GHEA Grapalat"/>
                <w:color w:val="000000"/>
                <w:sz w:val="20"/>
                <w:szCs w:val="20"/>
                <w:lang w:val="hy-AM"/>
              </w:rPr>
            </w:pPr>
            <w:r>
              <w:rPr>
                <w:rFonts w:ascii="GHEA Grapalat" w:hAnsi="GHEA Grapalat"/>
                <w:color w:val="000000"/>
                <w:sz w:val="20"/>
                <w:szCs w:val="20"/>
                <w:lang w:val="hy-AM"/>
              </w:rPr>
              <w:t>100</w:t>
            </w:r>
            <w:r>
              <w:rPr>
                <w:rFonts w:ascii="GHEA Grapalat" w:hAnsi="GHEA Grapalat"/>
                <w:color w:val="000000"/>
                <w:sz w:val="20"/>
                <w:szCs w:val="20"/>
              </w:rPr>
              <w:t>%</w:t>
            </w:r>
          </w:p>
        </w:tc>
      </w:tr>
    </w:tbl>
    <w:p w14:paraId="52DD6A5D" w14:textId="1B7A1808" w:rsidR="00BB28C8" w:rsidRPr="00676BAE" w:rsidRDefault="00BB28C8" w:rsidP="004A0B50">
      <w:pPr>
        <w:widowControl w:val="0"/>
        <w:spacing w:line="276"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0D63271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277472">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704245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55BA6A02"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6580733"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tcPr>
          <w:p w14:paraId="6708230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tcPr>
          <w:p w14:paraId="3E3546B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Pr>
          <w:p w14:paraId="1CE6E60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tcPr>
          <w:p w14:paraId="611249B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tcPr>
          <w:p w14:paraId="15A2E8C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tcPr>
          <w:p w14:paraId="25C887A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tcPr>
          <w:p w14:paraId="1908494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tcPr>
          <w:p w14:paraId="6DF063E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1B1B1E27"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A607FF4"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BB28C8">
      <w:pPr>
        <w:widowControl w:val="0"/>
        <w:spacing w:after="160" w:line="360" w:lineRule="auto"/>
        <w:jc w:val="center"/>
        <w:rPr>
          <w:rFonts w:ascii="GHEA Grapalat" w:hAnsi="GHEA Grapalat" w:cs="Sylfaen"/>
        </w:rPr>
      </w:pP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525C654C"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3D60C6A1"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4B0D5BF"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BB28C8">
      <w:pPr>
        <w:rPr>
          <w:rFonts w:ascii="GHEA Grapalat" w:hAnsi="GHEA Grapalat"/>
        </w:rPr>
      </w:pPr>
      <w:r>
        <w:rPr>
          <w:rFonts w:ascii="GHEA Grapalat" w:hAnsi="GHEA Grapalat"/>
        </w:rPr>
        <w:br w:type="page"/>
      </w:r>
    </w:p>
    <w:p w14:paraId="06B665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6A841287" w:rsidR="008D352C" w:rsidRDefault="008D352C" w:rsidP="00BB28C8">
      <w:pPr>
        <w:widowControl w:val="0"/>
        <w:spacing w:after="160"/>
        <w:ind w:left="-142" w:firstLine="142"/>
        <w:jc w:val="both"/>
        <w:rPr>
          <w:rFonts w:ascii="GHEA Grapalat" w:hAnsi="GHEA Grapalat"/>
          <w:i/>
        </w:rPr>
      </w:pPr>
    </w:p>
    <w:p w14:paraId="67C7B762" w14:textId="73D30B7B" w:rsidR="009C5430" w:rsidRDefault="009C5430" w:rsidP="00BB28C8">
      <w:pPr>
        <w:widowControl w:val="0"/>
        <w:spacing w:after="160"/>
        <w:ind w:left="-142" w:firstLine="142"/>
        <w:jc w:val="both"/>
        <w:rPr>
          <w:rFonts w:ascii="GHEA Grapalat" w:hAnsi="GHEA Grapalat"/>
          <w:i/>
        </w:rPr>
      </w:pPr>
    </w:p>
    <w:p w14:paraId="026C6892" w14:textId="13F45852" w:rsidR="009C5430" w:rsidRDefault="009C5430" w:rsidP="00BB28C8">
      <w:pPr>
        <w:widowControl w:val="0"/>
        <w:spacing w:after="160"/>
        <w:ind w:left="-142" w:firstLine="142"/>
        <w:jc w:val="both"/>
        <w:rPr>
          <w:rFonts w:ascii="GHEA Grapalat" w:hAnsi="GHEA Grapalat"/>
          <w:i/>
        </w:rPr>
      </w:pPr>
    </w:p>
    <w:p w14:paraId="1FED0CDF" w14:textId="641391A3" w:rsidR="009C5430" w:rsidRDefault="009C5430" w:rsidP="00BB28C8">
      <w:pPr>
        <w:widowControl w:val="0"/>
        <w:spacing w:after="160"/>
        <w:ind w:left="-142" w:firstLine="142"/>
        <w:jc w:val="both"/>
        <w:rPr>
          <w:rFonts w:ascii="GHEA Grapalat" w:hAnsi="GHEA Grapalat"/>
          <w:i/>
        </w:rPr>
      </w:pPr>
    </w:p>
    <w:p w14:paraId="5DC7171E" w14:textId="39CED23C" w:rsidR="009C5430" w:rsidRDefault="009C5430" w:rsidP="00BB28C8">
      <w:pPr>
        <w:widowControl w:val="0"/>
        <w:spacing w:after="160"/>
        <w:ind w:left="-142" w:firstLine="142"/>
        <w:jc w:val="both"/>
        <w:rPr>
          <w:rFonts w:ascii="GHEA Grapalat" w:hAnsi="GHEA Grapalat"/>
          <w:i/>
        </w:rPr>
      </w:pPr>
    </w:p>
    <w:p w14:paraId="4E6416B2" w14:textId="70C78EC4" w:rsidR="009C5430" w:rsidRDefault="009C5430" w:rsidP="00BB28C8">
      <w:pPr>
        <w:widowControl w:val="0"/>
        <w:spacing w:after="160"/>
        <w:ind w:left="-142" w:firstLine="142"/>
        <w:jc w:val="both"/>
        <w:rPr>
          <w:rFonts w:ascii="GHEA Grapalat" w:hAnsi="GHEA Grapalat"/>
          <w:i/>
        </w:rPr>
      </w:pPr>
    </w:p>
    <w:p w14:paraId="32BCE8D2" w14:textId="143C7E42" w:rsidR="009C5430" w:rsidRDefault="009C5430" w:rsidP="00BB28C8">
      <w:pPr>
        <w:widowControl w:val="0"/>
        <w:spacing w:after="160"/>
        <w:ind w:left="-142" w:firstLine="142"/>
        <w:jc w:val="both"/>
        <w:rPr>
          <w:rFonts w:ascii="GHEA Grapalat" w:hAnsi="GHEA Grapalat"/>
          <w:i/>
        </w:rPr>
      </w:pPr>
    </w:p>
    <w:p w14:paraId="6FC465C4" w14:textId="5C810E75" w:rsidR="009C5430" w:rsidRDefault="009C5430" w:rsidP="00BB28C8">
      <w:pPr>
        <w:widowControl w:val="0"/>
        <w:spacing w:after="160"/>
        <w:ind w:left="-142" w:firstLine="142"/>
        <w:jc w:val="both"/>
        <w:rPr>
          <w:rFonts w:ascii="GHEA Grapalat" w:hAnsi="GHEA Grapalat"/>
          <w:i/>
        </w:rPr>
      </w:pPr>
    </w:p>
    <w:p w14:paraId="5E147AE4" w14:textId="52BB553E" w:rsidR="009C5430" w:rsidRDefault="009C5430" w:rsidP="00BB28C8">
      <w:pPr>
        <w:widowControl w:val="0"/>
        <w:spacing w:after="160"/>
        <w:ind w:left="-142" w:firstLine="142"/>
        <w:jc w:val="both"/>
        <w:rPr>
          <w:rFonts w:ascii="GHEA Grapalat" w:hAnsi="GHEA Grapalat"/>
          <w:i/>
        </w:rPr>
      </w:pPr>
    </w:p>
    <w:p w14:paraId="77C2123F" w14:textId="6B42FC36" w:rsidR="009C5430" w:rsidRDefault="009C5430" w:rsidP="00BB28C8">
      <w:pPr>
        <w:widowControl w:val="0"/>
        <w:spacing w:after="160"/>
        <w:ind w:left="-142" w:firstLine="142"/>
        <w:jc w:val="both"/>
        <w:rPr>
          <w:rFonts w:ascii="GHEA Grapalat" w:hAnsi="GHEA Grapalat"/>
          <w:i/>
        </w:rPr>
      </w:pPr>
    </w:p>
    <w:p w14:paraId="03D2913E" w14:textId="401AA11C" w:rsidR="009C5430" w:rsidRDefault="009C5430" w:rsidP="00BB28C8">
      <w:pPr>
        <w:widowControl w:val="0"/>
        <w:spacing w:after="160"/>
        <w:ind w:left="-142" w:firstLine="142"/>
        <w:jc w:val="both"/>
        <w:rPr>
          <w:rFonts w:ascii="GHEA Grapalat" w:hAnsi="GHEA Grapalat"/>
          <w:i/>
        </w:rPr>
      </w:pPr>
    </w:p>
    <w:p w14:paraId="58A381BE" w14:textId="13B5364F" w:rsidR="009C5430" w:rsidRDefault="009C5430" w:rsidP="00BB28C8">
      <w:pPr>
        <w:widowControl w:val="0"/>
        <w:spacing w:after="160"/>
        <w:ind w:left="-142" w:firstLine="142"/>
        <w:jc w:val="both"/>
        <w:rPr>
          <w:rFonts w:ascii="GHEA Grapalat" w:hAnsi="GHEA Grapalat"/>
          <w:i/>
        </w:rPr>
      </w:pPr>
    </w:p>
    <w:p w14:paraId="29F137D6" w14:textId="25F7DCFE" w:rsidR="009C5430" w:rsidRDefault="009C5430" w:rsidP="00BB28C8">
      <w:pPr>
        <w:widowControl w:val="0"/>
        <w:spacing w:after="160"/>
        <w:ind w:left="-142" w:firstLine="142"/>
        <w:jc w:val="both"/>
        <w:rPr>
          <w:rFonts w:ascii="GHEA Grapalat" w:hAnsi="GHEA Grapalat"/>
          <w:i/>
        </w:rPr>
      </w:pPr>
    </w:p>
    <w:p w14:paraId="30E5C45B" w14:textId="79AAA6DB" w:rsidR="009C5430" w:rsidRDefault="009C5430" w:rsidP="00BB28C8">
      <w:pPr>
        <w:widowControl w:val="0"/>
        <w:spacing w:after="160"/>
        <w:ind w:left="-142" w:firstLine="142"/>
        <w:jc w:val="both"/>
        <w:rPr>
          <w:rFonts w:ascii="GHEA Grapalat" w:hAnsi="GHEA Grapalat"/>
          <w:i/>
        </w:rPr>
      </w:pPr>
    </w:p>
    <w:p w14:paraId="22D00A8F" w14:textId="2231D21D" w:rsidR="009C5430" w:rsidRDefault="009C5430" w:rsidP="00BB28C8">
      <w:pPr>
        <w:widowControl w:val="0"/>
        <w:spacing w:after="160"/>
        <w:ind w:left="-142" w:firstLine="142"/>
        <w:jc w:val="both"/>
        <w:rPr>
          <w:rFonts w:ascii="GHEA Grapalat" w:hAnsi="GHEA Grapalat"/>
          <w:i/>
        </w:rPr>
      </w:pPr>
    </w:p>
    <w:p w14:paraId="6C5664EB" w14:textId="496A8907" w:rsidR="009C5430" w:rsidRDefault="009C5430" w:rsidP="00BB28C8">
      <w:pPr>
        <w:widowControl w:val="0"/>
        <w:spacing w:after="160"/>
        <w:ind w:left="-142" w:firstLine="142"/>
        <w:jc w:val="both"/>
        <w:rPr>
          <w:rFonts w:ascii="GHEA Grapalat" w:hAnsi="GHEA Grapalat"/>
          <w:i/>
        </w:rPr>
      </w:pPr>
    </w:p>
    <w:p w14:paraId="6DEF2104" w14:textId="77777777" w:rsidR="009C5430" w:rsidRPr="008A662A" w:rsidRDefault="009C5430" w:rsidP="009C5430">
      <w:pPr>
        <w:widowControl w:val="0"/>
        <w:jc w:val="right"/>
        <w:rPr>
          <w:rFonts w:ascii="GHEA Grapalat" w:hAnsi="GHEA Grapalat" w:cs="Sylfaen"/>
          <w:i/>
        </w:rPr>
      </w:pPr>
      <w:r w:rsidRPr="008A662A">
        <w:rPr>
          <w:rFonts w:ascii="GHEA Grapalat" w:hAnsi="GHEA Grapalat"/>
          <w:i/>
        </w:rPr>
        <w:lastRenderedPageBreak/>
        <w:t>Приложение № 5</w:t>
      </w:r>
    </w:p>
    <w:p w14:paraId="09D28055" w14:textId="77777777" w:rsidR="009C5430" w:rsidRPr="008A662A" w:rsidRDefault="009C5430" w:rsidP="009C5430">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B91E351" w14:textId="77777777" w:rsidR="009C5430" w:rsidRPr="008A662A" w:rsidRDefault="009C5430" w:rsidP="009C5430">
      <w:pPr>
        <w:jc w:val="center"/>
        <w:rPr>
          <w:rFonts w:ascii="GHEA Grapalat" w:hAnsi="GHEA Grapalat" w:cs="GHEA Grapalat"/>
        </w:rPr>
      </w:pPr>
    </w:p>
    <w:p w14:paraId="56CA7B3B" w14:textId="77777777" w:rsidR="009C5430" w:rsidRPr="008A662A" w:rsidRDefault="009C5430" w:rsidP="009C5430">
      <w:pPr>
        <w:jc w:val="center"/>
        <w:rPr>
          <w:rFonts w:ascii="GHEA Grapalat" w:hAnsi="GHEA Grapalat" w:cs="GHEA Grapalat"/>
        </w:rPr>
      </w:pPr>
      <w:r w:rsidRPr="008A662A">
        <w:rPr>
          <w:rFonts w:ascii="GHEA Grapalat" w:hAnsi="GHEA Grapalat" w:cs="GHEA Grapalat"/>
        </w:rPr>
        <w:t>УВЕДОМЛЕНИЕ</w:t>
      </w:r>
    </w:p>
    <w:p w14:paraId="30E67A59" w14:textId="77777777" w:rsidR="009C5430" w:rsidRPr="00487F5A" w:rsidRDefault="009C5430" w:rsidP="009C5430">
      <w:pPr>
        <w:jc w:val="center"/>
        <w:rPr>
          <w:rFonts w:ascii="GHEA Grapalat" w:hAnsi="GHEA Grapalat" w:cs="GHEA Grapalat"/>
          <w:lang w:val="hy-AM"/>
        </w:rPr>
      </w:pPr>
    </w:p>
    <w:p w14:paraId="14F08219" w14:textId="77777777" w:rsidR="009C5430" w:rsidRPr="00487F5A" w:rsidRDefault="009C5430" w:rsidP="009C5430">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69BBC3C9" w14:textId="77777777" w:rsidR="009C5430" w:rsidRPr="00487F5A" w:rsidRDefault="009C5430" w:rsidP="009C5430">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6352D387" w14:textId="77777777" w:rsidR="009C5430" w:rsidRPr="00487F5A" w:rsidRDefault="009C5430" w:rsidP="009C5430">
      <w:pPr>
        <w:rPr>
          <w:rFonts w:ascii="GHEA Grapalat" w:hAnsi="GHEA Grapalat"/>
          <w:vertAlign w:val="superscript"/>
          <w:lang w:val="es-ES"/>
        </w:rPr>
      </w:pPr>
    </w:p>
    <w:p w14:paraId="7B89D641" w14:textId="77777777" w:rsidR="009C5430" w:rsidRPr="00487F5A" w:rsidRDefault="009C5430" w:rsidP="009C5430">
      <w:pPr>
        <w:pStyle w:val="ListParagraph"/>
        <w:numPr>
          <w:ilvl w:val="0"/>
          <w:numId w:val="48"/>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71ED713F" w14:textId="77777777" w:rsidR="009C5430" w:rsidRPr="008A662A" w:rsidRDefault="009C5430" w:rsidP="009C5430">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3D1E84FC" w14:textId="77777777" w:rsidR="009C5430" w:rsidRPr="008A662A" w:rsidRDefault="009C5430" w:rsidP="009C5430">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E07E34" w14:textId="77777777" w:rsidR="009C5430" w:rsidRPr="00487F5A" w:rsidRDefault="009C5430" w:rsidP="009C5430">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D5675BE" w14:textId="77777777" w:rsidR="009C5430" w:rsidRPr="00487F5A" w:rsidRDefault="009C5430" w:rsidP="009C5430">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78EFE697" w14:textId="77777777" w:rsidR="009C5430" w:rsidRPr="00487F5A" w:rsidRDefault="009C5430" w:rsidP="009C5430">
      <w:pPr>
        <w:rPr>
          <w:rFonts w:ascii="GHEA Grapalat" w:hAnsi="GHEA Grapalat" w:cs="Sylfaen"/>
          <w:sz w:val="20"/>
          <w:szCs w:val="20"/>
          <w:lang w:val="es-ES"/>
        </w:rPr>
      </w:pPr>
    </w:p>
    <w:p w14:paraId="266E36B4" w14:textId="77777777" w:rsidR="009C5430" w:rsidRPr="008A662A" w:rsidRDefault="009C5430" w:rsidP="009C5430">
      <w:pPr>
        <w:pStyle w:val="ListParagraph"/>
        <w:numPr>
          <w:ilvl w:val="0"/>
          <w:numId w:val="48"/>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6D355701" w14:textId="77777777" w:rsidR="009C5430" w:rsidRPr="00487F5A" w:rsidRDefault="009C5430" w:rsidP="009C5430">
      <w:pPr>
        <w:jc w:val="center"/>
        <w:rPr>
          <w:rFonts w:ascii="GHEA Grapalat" w:hAnsi="GHEA Grapalat" w:cs="GHEA Grapalat"/>
          <w:lang w:val="es-ES"/>
        </w:rPr>
      </w:pPr>
    </w:p>
    <w:p w14:paraId="3257A35F" w14:textId="77777777" w:rsidR="009C5430" w:rsidRPr="00487F5A" w:rsidRDefault="009C5430" w:rsidP="009C5430">
      <w:pPr>
        <w:jc w:val="center"/>
        <w:rPr>
          <w:rFonts w:ascii="GHEA Grapalat" w:hAnsi="GHEA Grapalat" w:cs="Sylfaen"/>
          <w:b/>
          <w:lang w:val="es-ES"/>
        </w:rPr>
      </w:pPr>
    </w:p>
    <w:p w14:paraId="67233D77" w14:textId="77777777" w:rsidR="009C5430" w:rsidRPr="00487F5A" w:rsidRDefault="009C5430" w:rsidP="009C5430">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DF9E2C9" w14:textId="77777777" w:rsidR="009C5430" w:rsidRPr="00487F5A" w:rsidRDefault="009C5430" w:rsidP="009C5430">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067E09B9" w14:textId="77777777" w:rsidR="009C5430" w:rsidRPr="00487F5A" w:rsidRDefault="009C5430" w:rsidP="009C5430">
      <w:pPr>
        <w:jc w:val="right"/>
        <w:rPr>
          <w:rFonts w:ascii="GHEA Grapalat" w:hAnsi="GHEA Grapalat"/>
          <w:sz w:val="20"/>
          <w:lang w:val="hy-AM"/>
        </w:rPr>
      </w:pPr>
      <w:r w:rsidRPr="00487F5A">
        <w:rPr>
          <w:rFonts w:ascii="GHEA Grapalat" w:hAnsi="GHEA Grapalat"/>
          <w:sz w:val="20"/>
          <w:lang w:val="hy-AM"/>
        </w:rPr>
        <w:t xml:space="preserve">    </w:t>
      </w:r>
    </w:p>
    <w:p w14:paraId="2C47A35F" w14:textId="77777777" w:rsidR="009C5430" w:rsidRPr="00487F5A" w:rsidRDefault="009C5430" w:rsidP="009C5430">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535350F2" w14:textId="77777777" w:rsidR="009C5430" w:rsidRPr="00487F5A" w:rsidRDefault="009C5430" w:rsidP="009C5430">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3E554129" w14:textId="77777777" w:rsidR="009C5430" w:rsidRPr="00487F5A" w:rsidRDefault="009C5430" w:rsidP="009C5430">
      <w:pPr>
        <w:jc w:val="center"/>
        <w:rPr>
          <w:rFonts w:ascii="GHEA Grapalat" w:hAnsi="GHEA Grapalat" w:cs="Sylfaen"/>
          <w:sz w:val="16"/>
          <w:szCs w:val="16"/>
          <w:lang w:val="es-ES"/>
        </w:rPr>
      </w:pPr>
    </w:p>
    <w:p w14:paraId="67B1954A" w14:textId="77777777" w:rsidR="009C5430" w:rsidRPr="00487F5A" w:rsidRDefault="009C5430" w:rsidP="009C5430">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22B91818" w14:textId="77777777" w:rsidR="009C5430" w:rsidRPr="00B138F3" w:rsidRDefault="009C5430" w:rsidP="009C5430">
      <w:pPr>
        <w:widowControl w:val="0"/>
        <w:spacing w:after="160"/>
        <w:ind w:left="-142" w:firstLine="142"/>
        <w:jc w:val="both"/>
        <w:rPr>
          <w:rFonts w:ascii="GHEA Grapalat" w:hAnsi="GHEA Grapalat"/>
          <w:i/>
        </w:rPr>
      </w:pPr>
    </w:p>
    <w:p w14:paraId="17179C8D" w14:textId="7FDD79E0" w:rsidR="009C5430" w:rsidRDefault="009C5430" w:rsidP="00BB28C8">
      <w:pPr>
        <w:widowControl w:val="0"/>
        <w:spacing w:after="160"/>
        <w:ind w:left="-142" w:firstLine="142"/>
        <w:jc w:val="both"/>
        <w:rPr>
          <w:rFonts w:ascii="GHEA Grapalat" w:hAnsi="GHEA Grapalat"/>
          <w:i/>
        </w:rPr>
      </w:pPr>
    </w:p>
    <w:p w14:paraId="6E999077" w14:textId="14481C72" w:rsidR="009C5430" w:rsidRDefault="009C5430" w:rsidP="00BB28C8">
      <w:pPr>
        <w:widowControl w:val="0"/>
        <w:spacing w:after="160"/>
        <w:ind w:left="-142" w:firstLine="142"/>
        <w:jc w:val="both"/>
        <w:rPr>
          <w:rFonts w:ascii="GHEA Grapalat" w:hAnsi="GHEA Grapalat"/>
          <w:i/>
        </w:rPr>
      </w:pPr>
    </w:p>
    <w:p w14:paraId="2D77F497" w14:textId="77777777" w:rsidR="009C5430" w:rsidRPr="00B138F3" w:rsidRDefault="009C5430" w:rsidP="00BB28C8">
      <w:pPr>
        <w:widowControl w:val="0"/>
        <w:spacing w:after="160"/>
        <w:ind w:left="-142" w:firstLine="142"/>
        <w:jc w:val="both"/>
        <w:rPr>
          <w:rFonts w:ascii="GHEA Grapalat" w:hAnsi="GHEA Grapalat"/>
          <w:i/>
        </w:rPr>
      </w:pPr>
    </w:p>
    <w:sectPr w:rsidR="009C5430"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CC1B4" w14:textId="77777777" w:rsidR="00910839" w:rsidRDefault="00910839">
      <w:r>
        <w:separator/>
      </w:r>
    </w:p>
  </w:endnote>
  <w:endnote w:type="continuationSeparator" w:id="0">
    <w:p w14:paraId="0CD0E6AC" w14:textId="77777777" w:rsidR="00910839" w:rsidRDefault="00910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4006A" w14:textId="77777777" w:rsidR="00910839" w:rsidRDefault="00910839">
      <w:r>
        <w:separator/>
      </w:r>
    </w:p>
  </w:footnote>
  <w:footnote w:type="continuationSeparator" w:id="0">
    <w:p w14:paraId="30CC90EB" w14:textId="77777777" w:rsidR="00910839" w:rsidRDefault="00910839">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7">
    <w:p w14:paraId="1D67D385" w14:textId="77777777" w:rsidR="006B54CE" w:rsidRPr="00810F23" w:rsidRDefault="006B54CE" w:rsidP="006B54CE">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10">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1">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2">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3">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7DD48AA2" w14:textId="77777777" w:rsidR="006B54CE" w:rsidRPr="00810F23" w:rsidRDefault="006B54CE" w:rsidP="006B54CE">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D76408" w14:textId="77777777" w:rsidR="006B54CE" w:rsidRPr="005F2C25" w:rsidRDefault="006B54CE" w:rsidP="006B54CE">
      <w:pPr>
        <w:pStyle w:val="FootnoteText"/>
        <w:rPr>
          <w:rFonts w:ascii="Times New Roman" w:hAnsi="Times New Roman"/>
        </w:rPr>
      </w:pPr>
    </w:p>
  </w:footnote>
  <w:footnote w:id="16">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7">
    <w:p w14:paraId="72B9FB35" w14:textId="77777777" w:rsidR="0061787C" w:rsidRDefault="0061787C">
      <w:pPr>
        <w:pStyle w:val="FootnoteText"/>
        <w:rPr>
          <w:ins w:id="14"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8">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20">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1">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0FCA028" w14:textId="77777777" w:rsidR="000B740C" w:rsidRPr="008842CE" w:rsidRDefault="000B740C" w:rsidP="000B7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698EAE2" w14:textId="77777777" w:rsidR="000B740C" w:rsidRPr="008842CE" w:rsidRDefault="000B740C" w:rsidP="000B740C">
      <w:pPr>
        <w:pStyle w:val="FootnoteText"/>
        <w:jc w:val="both"/>
        <w:rPr>
          <w:rFonts w:ascii="GHEA Grapalat" w:hAnsi="GHEA Grapalat"/>
        </w:rPr>
      </w:pPr>
    </w:p>
  </w:footnote>
  <w:footnote w:id="24">
    <w:p w14:paraId="2377BD77" w14:textId="77777777" w:rsidR="000B740C" w:rsidRPr="008842CE" w:rsidRDefault="000B740C" w:rsidP="000B740C">
      <w:pPr>
        <w:pStyle w:val="FootnoteText"/>
        <w:jc w:val="both"/>
      </w:pPr>
    </w:p>
  </w:footnote>
  <w:footnote w:id="25">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0F387BFA" w14:textId="77777777" w:rsidR="00E93F76" w:rsidRPr="008842CE" w:rsidRDefault="00E93F76" w:rsidP="00E93F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F8F0FA" w14:textId="77777777" w:rsidR="00E93F76" w:rsidRPr="008842CE" w:rsidRDefault="00E93F76" w:rsidP="00E93F76">
      <w:pPr>
        <w:pStyle w:val="FootnoteText"/>
        <w:jc w:val="both"/>
        <w:rPr>
          <w:rFonts w:ascii="GHEA Grapalat" w:hAnsi="GHEA Grapalat"/>
        </w:rPr>
      </w:pPr>
    </w:p>
  </w:footnote>
  <w:footnote w:id="27">
    <w:p w14:paraId="5D41616A" w14:textId="77777777" w:rsidR="00E93F76" w:rsidRPr="008842CE" w:rsidRDefault="00E93F76" w:rsidP="00E93F76">
      <w:pPr>
        <w:pStyle w:val="FootnoteText"/>
        <w:jc w:val="both"/>
      </w:pPr>
    </w:p>
  </w:footnote>
  <w:footnote w:id="28">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9">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0">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31">
    <w:p w14:paraId="7BFC82F4" w14:textId="77777777" w:rsidR="0061787C" w:rsidRPr="000A504A" w:rsidRDefault="0061787C" w:rsidP="00BB28C8">
      <w:pPr>
        <w:pStyle w:val="FootnoteText"/>
        <w:widowControl w:val="0"/>
        <w:jc w:val="both"/>
        <w:rPr>
          <w:ins w:id="18"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32">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3">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4">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6">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7">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2"/>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 w:numId="48" w16cid:durableId="751051231">
    <w:abstractNumId w:val="2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6F80"/>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422"/>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E2F"/>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1F3C"/>
    <w:rsid w:val="001D209D"/>
    <w:rsid w:val="001D2D62"/>
    <w:rsid w:val="001D499B"/>
    <w:rsid w:val="001D4FB3"/>
    <w:rsid w:val="001D5785"/>
    <w:rsid w:val="001D5EBF"/>
    <w:rsid w:val="001D5FF7"/>
    <w:rsid w:val="001D6531"/>
    <w:rsid w:val="001D6627"/>
    <w:rsid w:val="001D7228"/>
    <w:rsid w:val="001D74FA"/>
    <w:rsid w:val="001D78C5"/>
    <w:rsid w:val="001D7AD7"/>
    <w:rsid w:val="001E0216"/>
    <w:rsid w:val="001E06D6"/>
    <w:rsid w:val="001E0BC2"/>
    <w:rsid w:val="001E1B04"/>
    <w:rsid w:val="001E2794"/>
    <w:rsid w:val="001E2814"/>
    <w:rsid w:val="001E311B"/>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8B0"/>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472"/>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4E76"/>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18B3"/>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FA8"/>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04E"/>
    <w:rsid w:val="003D2146"/>
    <w:rsid w:val="003D256D"/>
    <w:rsid w:val="003D2FE2"/>
    <w:rsid w:val="003D33C7"/>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59D1"/>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A08"/>
    <w:rsid w:val="00402BC3"/>
    <w:rsid w:val="00403109"/>
    <w:rsid w:val="0040323A"/>
    <w:rsid w:val="0040346A"/>
    <w:rsid w:val="00404209"/>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130"/>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99C"/>
    <w:rsid w:val="00477E9F"/>
    <w:rsid w:val="00480162"/>
    <w:rsid w:val="0048059F"/>
    <w:rsid w:val="00480914"/>
    <w:rsid w:val="004813B3"/>
    <w:rsid w:val="0048207B"/>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5230"/>
    <w:rsid w:val="0049623A"/>
    <w:rsid w:val="0049655D"/>
    <w:rsid w:val="0049697A"/>
    <w:rsid w:val="004974D8"/>
    <w:rsid w:val="004975D5"/>
    <w:rsid w:val="004A0302"/>
    <w:rsid w:val="004A0321"/>
    <w:rsid w:val="004A0B50"/>
    <w:rsid w:val="004A1734"/>
    <w:rsid w:val="004A1BBC"/>
    <w:rsid w:val="004A1C5D"/>
    <w:rsid w:val="004A3051"/>
    <w:rsid w:val="004A42C2"/>
    <w:rsid w:val="004A51CE"/>
    <w:rsid w:val="004A5748"/>
    <w:rsid w:val="004A6204"/>
    <w:rsid w:val="004A6E4C"/>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7D0"/>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36FF"/>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1680"/>
    <w:rsid w:val="005020A2"/>
    <w:rsid w:val="00502397"/>
    <w:rsid w:val="005024D2"/>
    <w:rsid w:val="00503288"/>
    <w:rsid w:val="00503B5D"/>
    <w:rsid w:val="00503BFB"/>
    <w:rsid w:val="00504133"/>
    <w:rsid w:val="00504B07"/>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27B06"/>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42E1"/>
    <w:rsid w:val="005C4C12"/>
    <w:rsid w:val="005C4C37"/>
    <w:rsid w:val="005C4F7A"/>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02D"/>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C0"/>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5B3A"/>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894"/>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68F"/>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77EA5"/>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1D6"/>
    <w:rsid w:val="00797722"/>
    <w:rsid w:val="007A08E5"/>
    <w:rsid w:val="007A0FC0"/>
    <w:rsid w:val="007A12AE"/>
    <w:rsid w:val="007A1587"/>
    <w:rsid w:val="007A16FB"/>
    <w:rsid w:val="007A2020"/>
    <w:rsid w:val="007A2E03"/>
    <w:rsid w:val="007A2FC9"/>
    <w:rsid w:val="007A3487"/>
    <w:rsid w:val="007A34A6"/>
    <w:rsid w:val="007A3EE6"/>
    <w:rsid w:val="007A40C1"/>
    <w:rsid w:val="007A41D2"/>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760"/>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305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98C"/>
    <w:rsid w:val="008D6A46"/>
    <w:rsid w:val="008D6BF5"/>
    <w:rsid w:val="008D77B2"/>
    <w:rsid w:val="008D7917"/>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DA7"/>
    <w:rsid w:val="008E6E51"/>
    <w:rsid w:val="008F0732"/>
    <w:rsid w:val="008F1F9B"/>
    <w:rsid w:val="008F2148"/>
    <w:rsid w:val="008F2365"/>
    <w:rsid w:val="008F2B76"/>
    <w:rsid w:val="008F527F"/>
    <w:rsid w:val="008F683C"/>
    <w:rsid w:val="008F69B6"/>
    <w:rsid w:val="008F6B74"/>
    <w:rsid w:val="008F73A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839"/>
    <w:rsid w:val="00910938"/>
    <w:rsid w:val="00910A15"/>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503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430"/>
    <w:rsid w:val="009C5A1D"/>
    <w:rsid w:val="009C5CF1"/>
    <w:rsid w:val="009C6103"/>
    <w:rsid w:val="009C73B3"/>
    <w:rsid w:val="009C751A"/>
    <w:rsid w:val="009C7913"/>
    <w:rsid w:val="009D0916"/>
    <w:rsid w:val="009D0DB0"/>
    <w:rsid w:val="009D158E"/>
    <w:rsid w:val="009D1704"/>
    <w:rsid w:val="009D2877"/>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DF"/>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CF1"/>
    <w:rsid w:val="00A14D66"/>
    <w:rsid w:val="00A14ED9"/>
    <w:rsid w:val="00A150A9"/>
    <w:rsid w:val="00A150D1"/>
    <w:rsid w:val="00A1558D"/>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1DC6"/>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BE8"/>
    <w:rsid w:val="00B00003"/>
    <w:rsid w:val="00B004F3"/>
    <w:rsid w:val="00B011DF"/>
    <w:rsid w:val="00B01495"/>
    <w:rsid w:val="00B01568"/>
    <w:rsid w:val="00B025A2"/>
    <w:rsid w:val="00B027B8"/>
    <w:rsid w:val="00B02A31"/>
    <w:rsid w:val="00B03678"/>
    <w:rsid w:val="00B03F63"/>
    <w:rsid w:val="00B041E3"/>
    <w:rsid w:val="00B04537"/>
    <w:rsid w:val="00B04817"/>
    <w:rsid w:val="00B048B2"/>
    <w:rsid w:val="00B051BE"/>
    <w:rsid w:val="00B07413"/>
    <w:rsid w:val="00B07942"/>
    <w:rsid w:val="00B07955"/>
    <w:rsid w:val="00B07E76"/>
    <w:rsid w:val="00B07EEC"/>
    <w:rsid w:val="00B101FF"/>
    <w:rsid w:val="00B105A4"/>
    <w:rsid w:val="00B110DE"/>
    <w:rsid w:val="00B1119D"/>
    <w:rsid w:val="00B11297"/>
    <w:rsid w:val="00B11432"/>
    <w:rsid w:val="00B11A57"/>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2F7"/>
    <w:rsid w:val="00B237B4"/>
    <w:rsid w:val="00B240E6"/>
    <w:rsid w:val="00B25447"/>
    <w:rsid w:val="00B2561E"/>
    <w:rsid w:val="00B2572B"/>
    <w:rsid w:val="00B25FC4"/>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A7E9E"/>
    <w:rsid w:val="00BB035A"/>
    <w:rsid w:val="00BB12B8"/>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A70"/>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D3"/>
    <w:rsid w:val="00C029B6"/>
    <w:rsid w:val="00C031D0"/>
    <w:rsid w:val="00C0337E"/>
    <w:rsid w:val="00C03431"/>
    <w:rsid w:val="00C03A28"/>
    <w:rsid w:val="00C0413D"/>
    <w:rsid w:val="00C04176"/>
    <w:rsid w:val="00C0554C"/>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6EC4"/>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86"/>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2F9F"/>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350"/>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3D8E"/>
    <w:rsid w:val="00D95F89"/>
    <w:rsid w:val="00D9703C"/>
    <w:rsid w:val="00D970D2"/>
    <w:rsid w:val="00D972C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78C"/>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35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BA5"/>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B"/>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DC8"/>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15E"/>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3E51"/>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6FED"/>
    <w:rsid w:val="00EF7868"/>
    <w:rsid w:val="00F00565"/>
    <w:rsid w:val="00F005EE"/>
    <w:rsid w:val="00F00C96"/>
    <w:rsid w:val="00F00F71"/>
    <w:rsid w:val="00F01D1E"/>
    <w:rsid w:val="00F02639"/>
    <w:rsid w:val="00F0292A"/>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2CC"/>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0D"/>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6EEE"/>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8B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character" w:customStyle="1" w:styleId="ezkurwreuab5ozgtqnkl">
    <w:name w:val="ezkurwreuab5ozgtqnkl"/>
    <w:basedOn w:val="DefaultParagraphFont"/>
    <w:rsid w:val="009C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4390</TotalTime>
  <Pages>1</Pages>
  <Words>26405</Words>
  <Characters>150510</Characters>
  <Application>Microsoft Office Word</Application>
  <DocSecurity>0</DocSecurity>
  <Lines>1254</Lines>
  <Paragraphs>353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176562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18</cp:lastModifiedBy>
  <cp:revision>1921</cp:revision>
  <cp:lastPrinted>2018-02-16T07:12:00Z</cp:lastPrinted>
  <dcterms:created xsi:type="dcterms:W3CDTF">2019-10-28T07:04:00Z</dcterms:created>
  <dcterms:modified xsi:type="dcterms:W3CDTF">2026-02-19T08:21:00Z</dcterms:modified>
</cp:coreProperties>
</file>